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宋体" w:eastAsia="黑体"/>
          <w:sz w:val="32"/>
          <w:szCs w:val="32"/>
        </w:rPr>
      </w:pPr>
    </w:p>
    <w:p>
      <w:pPr>
        <w:widowControl/>
        <w:spacing w:line="360" w:lineRule="auto"/>
        <w:jc w:val="center"/>
        <w:rPr>
          <w:rFonts w:ascii="黑体" w:hAnsi="宋体" w:eastAsia="黑体"/>
          <w:sz w:val="32"/>
          <w:szCs w:val="32"/>
        </w:rPr>
      </w:pPr>
      <w:r>
        <w:rPr>
          <w:rFonts w:hint="eastAsia" w:ascii="黑体" w:hAnsi="宋体" w:eastAsia="黑体"/>
          <w:sz w:val="32"/>
          <w:szCs w:val="32"/>
        </w:rPr>
        <w:t>海南师范大学教育学学科简介</w:t>
      </w:r>
    </w:p>
    <w:p>
      <w:pPr>
        <w:widowControl/>
        <w:spacing w:line="360" w:lineRule="auto"/>
        <w:jc w:val="center"/>
        <w:rPr>
          <w:rFonts w:ascii="仿宋_GB2312" w:hAnsi="仿宋" w:eastAsia="仿宋_GB2312" w:cs="宋体"/>
          <w:bCs/>
          <w:kern w:val="0"/>
          <w:sz w:val="32"/>
          <w:szCs w:val="32"/>
        </w:rPr>
      </w:pPr>
    </w:p>
    <w:p>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海南师范大学教育学为海南省重点学科，也是海南师范大学优势学科，拥有一级学科硕士学位授予权，在省内处于领先水平。我校教育学学科目前有四个本科专业，分别为教育学、学前教育、小学教育与教育技术学。2006年开始招收全日制硕士研究生，2011年获教育学一级学科硕士学位授予权。2018年教育学学科将在教育学原理、课程与教学论、比较教育学、高等教育学、教育技术学以及少年儿童组织与思想意识教育六个二级学科方向招收学术型硕士研究生；在教育管理、学科教学（语文、数学、英语、物理</w:t>
      </w:r>
      <w:r>
        <w:rPr>
          <w:rFonts w:hint="eastAsia" w:asciiTheme="minorEastAsia" w:hAnsiTheme="minorEastAsia" w:cstheme="minorEastAsia"/>
          <w:szCs w:val="21"/>
        </w:rPr>
        <w:t>等</w:t>
      </w:r>
      <w:r>
        <w:rPr>
          <w:rFonts w:hint="eastAsia" w:asciiTheme="minorEastAsia" w:hAnsiTheme="minorEastAsia" w:eastAsiaTheme="minorEastAsia" w:cstheme="minorEastAsia"/>
          <w:szCs w:val="21"/>
        </w:rPr>
        <w:t>）方向招收专业学位硕士研究生。</w:t>
      </w:r>
    </w:p>
    <w:p>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教育学一级学科团队现有教授21人、副教授36人，博士30余人；兼职博士生导师3人，硕士研究生导师34人，“新世纪百千万人才工程”国家级人选1人，教育部“新世纪优秀人才支持计划”入选者1人，国务院政府特殊津贴获得者2人，省级教学名师 2人，省级教学团队 1个。教育学专业为省级特色专业，其中小学教育专业为国家级特色专业。本学科现有省级精品课程5门，省级人文社会科学研究基地2个。近年来，团队成员承担国家级、省部级科研课题50余项，出版著作、教材40多部；在《教育研究》、《高等教育研究》、《比较教育研究》、《课程·教材·教法》等学术刊物上发表学术论文400余篇，被《新华文摘》、《中国社会科学文摘》、《人大复印资料》、《高等学校文科学报文摘》等转载40余篇。获国家级教学成果奖二等奖、教育部高等学校科学研究优秀成果奖（人文社会科学）二等奖、全国教育科学优秀成果奖一等奖等教学科研成果奖20多项。现拥有专业图书8万余册，中外文学术期刊150余种，阅览室3个，实验室、功能室7个；建有校外教学科研基地50多个。目前，教育学科已成为海南省教育科学学术研究中心，在研究海南教育，服务海南基础教育中日益发挥着引领作用。</w:t>
      </w:r>
    </w:p>
    <w:p>
      <w:pPr>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过多年建设，教育学原理、课程与教学论、比较教育学、教育技术学等二级学科不断凝练方向，逐渐形成了重视教育基本理论研究，以理论研究为基础，探讨在社会变革背景下教育的转型与发展问题；突出课程与教学论研究，以促进学科教学为着眼点，整合课程基本理论与学科教学论的研究，促进现代教育技术与学科教学的融合，运用课程教学理论指导海南基础教育课程与教学改革；拓宽教育学研究的学术视野，在国际比较的视野下研究世界教育现代化的一般规律和中国教育现代化的特殊规律等鲜明特色。</w:t>
      </w:r>
    </w:p>
    <w:p>
      <w:pPr>
        <w:spacing w:line="440" w:lineRule="exact"/>
        <w:ind w:firstLine="420" w:firstLineChars="200"/>
        <w:jc w:val="left"/>
        <w:rPr>
          <w:rFonts w:asciiTheme="minorEastAsia" w:hAnsiTheme="minorEastAsia" w:eastAsiaTheme="minorEastAsia" w:cstheme="minorEastAsia"/>
          <w:szCs w:val="21"/>
        </w:rPr>
      </w:pPr>
    </w:p>
    <w:p>
      <w:pPr>
        <w:spacing w:line="440" w:lineRule="exact"/>
        <w:ind w:firstLine="420" w:firstLineChars="200"/>
        <w:jc w:val="left"/>
        <w:rPr>
          <w:rFonts w:asciiTheme="minorEastAsia" w:hAnsiTheme="minorEastAsia" w:eastAsiaTheme="minorEastAsia" w:cstheme="minorEastAsia"/>
          <w:szCs w:val="21"/>
        </w:rPr>
      </w:pPr>
    </w:p>
    <w:p>
      <w:pPr>
        <w:spacing w:line="440" w:lineRule="exact"/>
        <w:ind w:firstLine="422" w:firstLineChars="20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联系人：徐晓敏               咨询电话：0898-65881093</w:t>
      </w:r>
    </w:p>
    <w:p>
      <w:pPr>
        <w:widowControl/>
        <w:spacing w:line="360" w:lineRule="auto"/>
        <w:ind w:firstLine="600" w:firstLineChars="200"/>
        <w:jc w:val="left"/>
        <w:rPr>
          <w:sz w:val="30"/>
          <w:szCs w:val="30"/>
        </w:rPr>
      </w:pPr>
    </w:p>
    <w:p>
      <w:pPr>
        <w:widowControl/>
        <w:spacing w:line="360" w:lineRule="auto"/>
        <w:ind w:firstLine="600" w:firstLineChars="200"/>
        <w:jc w:val="left"/>
        <w:rPr>
          <w:sz w:val="30"/>
          <w:szCs w:val="30"/>
        </w:rPr>
      </w:pPr>
    </w:p>
    <w:p>
      <w:pPr>
        <w:widowControl/>
        <w:spacing w:line="360" w:lineRule="auto"/>
        <w:ind w:firstLine="900" w:firstLineChars="300"/>
        <w:jc w:val="left"/>
        <w:rPr>
          <w:sz w:val="30"/>
          <w:szCs w:val="30"/>
        </w:rPr>
      </w:pPr>
      <w:r>
        <w:rPr>
          <w:rFonts w:hint="eastAsia"/>
          <w:sz w:val="30"/>
          <w:szCs w:val="30"/>
        </w:rPr>
        <w:t>海南师范大学</w:t>
      </w:r>
      <w:r>
        <w:rPr>
          <w:sz w:val="30"/>
          <w:szCs w:val="30"/>
        </w:rPr>
        <w:t>201</w:t>
      </w:r>
      <w:r>
        <w:rPr>
          <w:rFonts w:hint="eastAsia"/>
          <w:sz w:val="30"/>
          <w:szCs w:val="30"/>
        </w:rPr>
        <w:t>8年硕士</w:t>
      </w:r>
      <w:bookmarkStart w:id="0" w:name="OLE_LINK1"/>
      <w:r>
        <w:rPr>
          <w:rFonts w:hint="eastAsia"/>
          <w:sz w:val="30"/>
          <w:szCs w:val="30"/>
        </w:rPr>
        <w:t>研究生招生专业目录</w:t>
      </w:r>
      <w:bookmarkEnd w:id="0"/>
      <w:r>
        <w:rPr>
          <w:rFonts w:hint="eastAsia"/>
          <w:sz w:val="30"/>
          <w:szCs w:val="30"/>
        </w:rPr>
        <w:t>编制表</w:t>
      </w:r>
    </w:p>
    <w:p>
      <w:pPr>
        <w:rPr>
          <w:b/>
        </w:rPr>
      </w:pPr>
      <w:r>
        <w:rPr>
          <w:rFonts w:hint="eastAsia"/>
          <w:b/>
        </w:rPr>
        <w:t>040101 教育学原理</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980"/>
        <w:gridCol w:w="1947"/>
        <w:gridCol w:w="2013"/>
        <w:gridCol w:w="168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tcPr>
          <w:p>
            <w:pPr>
              <w:rPr>
                <w:rFonts w:eastAsia="黑体"/>
                <w:szCs w:val="21"/>
              </w:rPr>
            </w:pPr>
            <w:r>
              <w:rPr>
                <w:rFonts w:hint="eastAsia" w:eastAsia="黑体"/>
                <w:szCs w:val="21"/>
              </w:rPr>
              <w:t>专业代码及名称</w:t>
            </w:r>
          </w:p>
        </w:tc>
        <w:tc>
          <w:tcPr>
            <w:tcW w:w="1980" w:type="dxa"/>
            <w:tcBorders>
              <w:top w:val="single" w:color="auto" w:sz="4" w:space="0"/>
              <w:left w:val="single" w:color="auto" w:sz="4" w:space="0"/>
              <w:bottom w:val="single" w:color="auto" w:sz="4" w:space="0"/>
              <w:right w:val="single" w:color="auto" w:sz="4" w:space="0"/>
            </w:tcBorders>
          </w:tcPr>
          <w:p>
            <w:r>
              <w:rPr>
                <w:rFonts w:hint="eastAsia"/>
              </w:rPr>
              <w:t>研究方向</w:t>
            </w:r>
          </w:p>
        </w:tc>
        <w:tc>
          <w:tcPr>
            <w:tcW w:w="1947" w:type="dxa"/>
            <w:tcBorders>
              <w:top w:val="single" w:color="auto" w:sz="4" w:space="0"/>
              <w:left w:val="single" w:color="auto" w:sz="4" w:space="0"/>
              <w:bottom w:val="single" w:color="auto" w:sz="4" w:space="0"/>
              <w:right w:val="single" w:color="auto" w:sz="4" w:space="0"/>
            </w:tcBorders>
          </w:tcPr>
          <w:p>
            <w:pPr>
              <w:rPr>
                <w:szCs w:val="21"/>
              </w:rPr>
            </w:pPr>
            <w:r>
              <w:rPr>
                <w:rFonts w:hint="eastAsia" w:eastAsia="黑体"/>
                <w:szCs w:val="21"/>
              </w:rPr>
              <w:t>初试考试科目</w:t>
            </w:r>
          </w:p>
        </w:tc>
        <w:tc>
          <w:tcPr>
            <w:tcW w:w="2013" w:type="dxa"/>
            <w:tcBorders>
              <w:top w:val="single" w:color="auto" w:sz="4" w:space="0"/>
              <w:left w:val="single" w:color="auto" w:sz="4" w:space="0"/>
              <w:bottom w:val="single" w:color="auto" w:sz="4" w:space="0"/>
              <w:right w:val="single" w:color="auto" w:sz="4" w:space="0"/>
            </w:tcBorders>
          </w:tcPr>
          <w:p>
            <w:pPr>
              <w:rPr>
                <w:szCs w:val="21"/>
              </w:rPr>
            </w:pPr>
            <w:r>
              <w:rPr>
                <w:rFonts w:hint="eastAsia" w:eastAsia="黑体"/>
                <w:szCs w:val="21"/>
              </w:rPr>
              <w:t>复试笔试考试科目</w:t>
            </w:r>
          </w:p>
        </w:tc>
        <w:tc>
          <w:tcPr>
            <w:tcW w:w="1688" w:type="dxa"/>
            <w:tcBorders>
              <w:top w:val="single" w:color="auto" w:sz="4" w:space="0"/>
              <w:left w:val="single" w:color="auto" w:sz="4" w:space="0"/>
              <w:bottom w:val="single" w:color="auto" w:sz="4" w:space="0"/>
              <w:right w:val="single" w:color="auto" w:sz="4" w:space="0"/>
            </w:tcBorders>
          </w:tcPr>
          <w:p>
            <w:pPr>
              <w:rPr>
                <w:rFonts w:eastAsia="黑体"/>
                <w:szCs w:val="21"/>
              </w:rPr>
            </w:pPr>
            <w:r>
              <w:rPr>
                <w:rFonts w:hint="eastAsia" w:eastAsia="黑体"/>
                <w:szCs w:val="21"/>
              </w:rPr>
              <w:t>同等学力加试科目</w:t>
            </w:r>
          </w:p>
        </w:tc>
        <w:tc>
          <w:tcPr>
            <w:tcW w:w="1218" w:type="dxa"/>
            <w:tcBorders>
              <w:top w:val="single" w:color="auto" w:sz="4" w:space="0"/>
              <w:left w:val="single" w:color="auto" w:sz="4" w:space="0"/>
              <w:bottom w:val="single" w:color="auto" w:sz="4" w:space="0"/>
              <w:right w:val="single" w:color="auto" w:sz="4" w:space="0"/>
            </w:tcBorders>
          </w:tcPr>
          <w:p>
            <w:pPr>
              <w:rPr>
                <w:szCs w:val="21"/>
              </w:rPr>
            </w:pPr>
            <w:r>
              <w:rPr>
                <w:rFonts w:hint="eastAsia" w:eastAsia="黑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008"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ascii="宋体" w:hAnsi="宋体" w:cs="宋体"/>
                <w:kern w:val="0"/>
                <w:szCs w:val="21"/>
              </w:rPr>
              <w:t>040101教育学原理</w:t>
            </w:r>
          </w:p>
          <w:p>
            <w:pPr>
              <w:spacing w:line="360" w:lineRule="auto"/>
              <w:rPr>
                <w:rFonts w:ascii="宋体" w:hAnsi="宋体" w:cs="宋体"/>
                <w:kern w:val="0"/>
                <w:szCs w:val="21"/>
              </w:rPr>
            </w:pPr>
          </w:p>
        </w:tc>
        <w:tc>
          <w:tcPr>
            <w:tcW w:w="1980" w:type="dxa"/>
            <w:tcBorders>
              <w:top w:val="single" w:color="auto" w:sz="4" w:space="0"/>
              <w:left w:val="single" w:color="auto" w:sz="4" w:space="0"/>
              <w:bottom w:val="single" w:color="auto" w:sz="4" w:space="0"/>
              <w:right w:val="single" w:color="auto" w:sz="4" w:space="0"/>
            </w:tcBorders>
          </w:tcPr>
          <w:p>
            <w:pPr>
              <w:widowControl/>
              <w:spacing w:line="360" w:lineRule="auto"/>
              <w:rPr>
                <w:rFonts w:ascii="宋体" w:hAnsi="宋体" w:cs="宋体"/>
                <w:kern w:val="0"/>
                <w:szCs w:val="21"/>
              </w:rPr>
            </w:pPr>
            <w:r>
              <w:rPr>
                <w:rFonts w:hint="eastAsia" w:ascii="宋体" w:hAnsi="宋体" w:cs="宋体"/>
                <w:kern w:val="0"/>
                <w:szCs w:val="21"/>
              </w:rPr>
              <w:t>01教育基本理论研究</w:t>
            </w:r>
          </w:p>
          <w:p>
            <w:pPr>
              <w:spacing w:line="360" w:lineRule="auto"/>
              <w:rPr>
                <w:rFonts w:ascii="宋体" w:hAnsi="宋体" w:cs="宋体"/>
                <w:kern w:val="0"/>
                <w:szCs w:val="21"/>
              </w:rPr>
            </w:pPr>
            <w:r>
              <w:rPr>
                <w:rFonts w:hint="eastAsia" w:ascii="宋体" w:hAnsi="宋体" w:cs="宋体"/>
                <w:kern w:val="0"/>
                <w:szCs w:val="21"/>
              </w:rPr>
              <w:t>02德育原理研究</w:t>
            </w:r>
          </w:p>
          <w:p>
            <w:pPr>
              <w:spacing w:line="360" w:lineRule="auto"/>
              <w:rPr>
                <w:rFonts w:ascii="宋体" w:hAnsi="宋体" w:cs="宋体"/>
                <w:kern w:val="0"/>
                <w:szCs w:val="21"/>
              </w:rPr>
            </w:pPr>
            <w:r>
              <w:rPr>
                <w:rFonts w:hint="eastAsia" w:ascii="宋体" w:hAnsi="宋体" w:cs="宋体"/>
                <w:kern w:val="0"/>
                <w:szCs w:val="21"/>
              </w:rPr>
              <w:t>03基础教育改革研究</w:t>
            </w:r>
          </w:p>
          <w:p>
            <w:pPr>
              <w:spacing w:line="360" w:lineRule="auto"/>
              <w:rPr>
                <w:rFonts w:ascii="宋体" w:hAnsi="宋体" w:cs="宋体"/>
                <w:kern w:val="0"/>
                <w:szCs w:val="21"/>
              </w:rPr>
            </w:pPr>
          </w:p>
        </w:tc>
        <w:tc>
          <w:tcPr>
            <w:tcW w:w="194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①101思想政治理论</w:t>
            </w:r>
          </w:p>
          <w:p>
            <w:pPr>
              <w:spacing w:line="360" w:lineRule="auto"/>
              <w:rPr>
                <w:rFonts w:ascii="宋体" w:hAnsi="宋体" w:cs="宋体"/>
                <w:kern w:val="0"/>
                <w:szCs w:val="21"/>
              </w:rPr>
            </w:pPr>
            <w:r>
              <w:rPr>
                <w:rFonts w:hint="eastAsia" w:ascii="宋体" w:hAnsi="宋体" w:cs="宋体"/>
                <w:kern w:val="0"/>
                <w:szCs w:val="21"/>
              </w:rPr>
              <w:t>②201英语一</w:t>
            </w:r>
          </w:p>
          <w:p>
            <w:pPr>
              <w:spacing w:line="360" w:lineRule="auto"/>
              <w:rPr>
                <w:rFonts w:ascii="宋体" w:hAnsi="宋体" w:cs="宋体"/>
                <w:kern w:val="0"/>
                <w:szCs w:val="21"/>
              </w:rPr>
            </w:pPr>
            <w:r>
              <w:rPr>
                <w:rFonts w:hint="eastAsia" w:ascii="宋体" w:hAnsi="宋体" w:cs="宋体"/>
                <w:kern w:val="0"/>
                <w:szCs w:val="21"/>
              </w:rPr>
              <w:t>③311教育学专业基础综合</w:t>
            </w:r>
          </w:p>
        </w:tc>
        <w:tc>
          <w:tcPr>
            <w:tcW w:w="2013"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教育原理</w:t>
            </w:r>
          </w:p>
        </w:tc>
        <w:tc>
          <w:tcPr>
            <w:tcW w:w="1688"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①心理学</w:t>
            </w:r>
          </w:p>
          <w:p>
            <w:pPr>
              <w:spacing w:line="360" w:lineRule="auto"/>
              <w:rPr>
                <w:rFonts w:ascii="宋体" w:hAnsi="宋体" w:cs="宋体"/>
                <w:kern w:val="0"/>
                <w:szCs w:val="21"/>
              </w:rPr>
            </w:pPr>
            <w:r>
              <w:rPr>
                <w:rFonts w:hint="eastAsia" w:ascii="宋体" w:hAnsi="宋体" w:cs="宋体"/>
                <w:kern w:val="0"/>
                <w:szCs w:val="21"/>
              </w:rPr>
              <w:t>②中外教育史</w:t>
            </w: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宋体"/>
                <w:kern w:val="0"/>
                <w:szCs w:val="21"/>
              </w:rPr>
              <w:t>初试参考书目</w:t>
            </w:r>
          </w:p>
        </w:tc>
        <w:tc>
          <w:tcPr>
            <w:tcW w:w="8846" w:type="dxa"/>
            <w:gridSpan w:val="5"/>
            <w:tcBorders>
              <w:top w:val="single" w:color="auto" w:sz="4" w:space="0"/>
              <w:left w:val="single" w:color="auto" w:sz="4" w:space="0"/>
              <w:bottom w:val="single" w:color="auto" w:sz="4" w:space="0"/>
              <w:right w:val="single" w:color="auto" w:sz="4" w:space="0"/>
            </w:tcBorders>
          </w:tcPr>
          <w:p>
            <w:pPr>
              <w:widowControl/>
              <w:spacing w:line="360" w:lineRule="auto"/>
              <w:rPr>
                <w:rFonts w:ascii="宋体" w:hAnsi="宋体" w:cs="宋体"/>
                <w:kern w:val="0"/>
                <w:szCs w:val="21"/>
              </w:rPr>
            </w:pPr>
          </w:p>
          <w:p>
            <w:pPr>
              <w:widowControl/>
              <w:spacing w:line="360" w:lineRule="auto"/>
              <w:rPr>
                <w:rFonts w:ascii="宋体" w:hAnsi="宋体" w:cs="宋体"/>
                <w:kern w:val="0"/>
                <w:szCs w:val="21"/>
              </w:rPr>
            </w:pPr>
            <w:r>
              <w:rPr>
                <w:rFonts w:hint="eastAsia" w:ascii="宋体" w:hAnsi="宋体" w:cs="宋体"/>
                <w:kern w:val="0"/>
                <w:szCs w:val="21"/>
              </w:rPr>
              <w:t>考试科目名称：311教育学专业基础综合</w:t>
            </w:r>
          </w:p>
          <w:p>
            <w:pPr>
              <w:spacing w:line="360" w:lineRule="auto"/>
              <w:rPr>
                <w:rFonts w:ascii="宋体" w:hAnsi="宋体" w:cs="宋体"/>
                <w:kern w:val="0"/>
                <w:szCs w:val="21"/>
              </w:rPr>
            </w:pPr>
            <w:r>
              <w:rPr>
                <w:rFonts w:hint="eastAsia" w:ascii="宋体" w:hAnsi="宋体" w:cs="宋体"/>
                <w:kern w:val="0"/>
                <w:szCs w:val="21"/>
              </w:rPr>
              <w:t>对应参考书目：无</w:t>
            </w:r>
          </w:p>
          <w:p>
            <w:pPr>
              <w:spacing w:line="360" w:lineRule="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宋体"/>
                <w:kern w:val="0"/>
                <w:szCs w:val="21"/>
              </w:rPr>
              <w:t>复试笔试参考书目</w:t>
            </w:r>
          </w:p>
        </w:tc>
        <w:tc>
          <w:tcPr>
            <w:tcW w:w="8846" w:type="dxa"/>
            <w:gridSpan w:val="5"/>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复试科目：教育原理</w:t>
            </w:r>
          </w:p>
          <w:p>
            <w:pPr>
              <w:spacing w:line="360" w:lineRule="auto"/>
            </w:pPr>
            <w:r>
              <w:rPr>
                <w:rFonts w:hint="eastAsia" w:ascii="宋体" w:hAnsi="宋体" w:cs="宋体"/>
                <w:kern w:val="0"/>
                <w:szCs w:val="21"/>
              </w:rPr>
              <w:t>参考书目：1.</w:t>
            </w:r>
            <w:r>
              <w:rPr>
                <w:rFonts w:hint="eastAsia"/>
              </w:rPr>
              <w:t>叶澜著：《教育概论》，人民教育出版社，2006年版。</w:t>
            </w:r>
          </w:p>
          <w:p>
            <w:pPr>
              <w:spacing w:line="360" w:lineRule="auto"/>
              <w:ind w:firstLine="1050" w:firstLineChars="500"/>
            </w:pPr>
            <w:r>
              <w:rPr>
                <w:rFonts w:hint="eastAsia" w:ascii="宋体" w:hAnsi="宋体" w:cs="宋体"/>
              </w:rPr>
              <w:t>2.</w:t>
            </w:r>
            <w:r>
              <w:rPr>
                <w:rFonts w:hint="eastAsia"/>
              </w:rPr>
              <w:t>王道俊、郭文安主编：《教育学》，人民教育出版社，2009年版。</w:t>
            </w:r>
          </w:p>
          <w:p>
            <w:pPr>
              <w:spacing w:line="360" w:lineRule="auto"/>
              <w:rPr>
                <w:rFonts w:ascii="宋体" w:hAnsi="宋体" w:cs="宋体"/>
                <w:kern w:val="0"/>
                <w:szCs w:val="21"/>
              </w:rPr>
            </w:pPr>
            <w:r>
              <w:rPr>
                <w:rFonts w:hint="eastAsia" w:ascii="宋体" w:hAnsi="宋体" w:cs="宋体"/>
                <w:kern w:val="0"/>
                <w:szCs w:val="21"/>
              </w:rPr>
              <w:t>加试科目：①心理学</w:t>
            </w:r>
          </w:p>
          <w:p>
            <w:pPr>
              <w:spacing w:line="360" w:lineRule="auto"/>
              <w:rPr>
                <w:rFonts w:ascii="宋体" w:hAnsi="宋体" w:cs="宋体"/>
                <w:kern w:val="0"/>
                <w:szCs w:val="21"/>
              </w:rPr>
            </w:pPr>
            <w:r>
              <w:rPr>
                <w:rFonts w:hint="eastAsia" w:ascii="宋体" w:hAnsi="宋体" w:cs="宋体"/>
                <w:kern w:val="0"/>
                <w:szCs w:val="21"/>
              </w:rPr>
              <w:t>参考书目： 黄希庭、郑涌著：《心理学导论》（第三版），人民教育出版社，2015年版。</w:t>
            </w:r>
          </w:p>
          <w:p>
            <w:pPr>
              <w:spacing w:line="360" w:lineRule="auto"/>
              <w:rPr>
                <w:rFonts w:ascii="宋体" w:hAnsi="宋体" w:cs="宋体"/>
                <w:kern w:val="0"/>
                <w:szCs w:val="21"/>
              </w:rPr>
            </w:pPr>
            <w:r>
              <w:rPr>
                <w:rFonts w:hint="eastAsia" w:ascii="宋体" w:hAnsi="宋体" w:cs="宋体"/>
                <w:kern w:val="0"/>
                <w:szCs w:val="21"/>
              </w:rPr>
              <w:t>加试科目：②中外教育史</w:t>
            </w:r>
          </w:p>
          <w:p>
            <w:pPr>
              <w:spacing w:line="360" w:lineRule="auto"/>
              <w:rPr>
                <w:rFonts w:ascii="宋体" w:hAnsi="宋体" w:cs="宋体"/>
                <w:kern w:val="0"/>
                <w:szCs w:val="21"/>
              </w:rPr>
            </w:pPr>
            <w:r>
              <w:rPr>
                <w:rFonts w:hint="eastAsia" w:ascii="宋体" w:hAnsi="宋体" w:cs="宋体"/>
                <w:kern w:val="0"/>
                <w:szCs w:val="21"/>
              </w:rPr>
              <w:t>参考书目：1.孙培青主编：《中国教育史》（第三版），华东师范大学出版社，2009年版。</w:t>
            </w:r>
          </w:p>
          <w:p>
            <w:pPr>
              <w:spacing w:line="360" w:lineRule="auto"/>
              <w:ind w:firstLine="1050" w:firstLineChars="500"/>
              <w:rPr>
                <w:rFonts w:ascii="宋体" w:hAnsi="宋体" w:cs="宋体"/>
                <w:kern w:val="0"/>
                <w:szCs w:val="21"/>
              </w:rPr>
            </w:pPr>
            <w:r>
              <w:rPr>
                <w:rFonts w:hint="eastAsia" w:ascii="宋体" w:hAnsi="宋体" w:cs="宋体"/>
                <w:kern w:val="0"/>
                <w:szCs w:val="21"/>
              </w:rPr>
              <w:t>2.吴式颖主编：《外国教育史教程》，人民教育出版社，1999年版。</w:t>
            </w: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rPr>
                <w:rFonts w:ascii="宋体" w:hAnsi="宋体" w:cs="宋体"/>
                <w:kern w:val="0"/>
                <w:szCs w:val="21"/>
              </w:rPr>
            </w:pPr>
          </w:p>
          <w:p>
            <w:pPr>
              <w:spacing w:line="360" w:lineRule="auto"/>
              <w:rPr>
                <w:rFonts w:ascii="宋体" w:hAnsi="宋体" w:cs="宋体"/>
                <w:kern w:val="0"/>
                <w:szCs w:val="21"/>
              </w:rPr>
            </w:pPr>
          </w:p>
          <w:p>
            <w:pPr>
              <w:spacing w:line="360" w:lineRule="auto"/>
              <w:rPr>
                <w:rFonts w:ascii="宋体" w:hAnsi="宋体" w:cs="宋体"/>
                <w:kern w:val="0"/>
                <w:szCs w:val="21"/>
              </w:rPr>
            </w:pPr>
          </w:p>
          <w:p>
            <w:pPr>
              <w:spacing w:line="360" w:lineRule="auto"/>
              <w:ind w:firstLine="1050" w:firstLineChars="500"/>
              <w:rPr>
                <w:rFonts w:ascii="宋体" w:hAnsi="宋体" w:cs="宋体"/>
                <w:kern w:val="0"/>
                <w:szCs w:val="21"/>
              </w:rPr>
            </w:pPr>
          </w:p>
        </w:tc>
      </w:tr>
    </w:tbl>
    <w:p>
      <w:pPr>
        <w:widowControl/>
        <w:spacing w:line="360" w:lineRule="auto"/>
        <w:jc w:val="left"/>
        <w:rPr>
          <w:b/>
          <w:szCs w:val="21"/>
        </w:rPr>
      </w:pPr>
    </w:p>
    <w:p>
      <w:pPr>
        <w:widowControl/>
        <w:spacing w:line="360" w:lineRule="auto"/>
        <w:jc w:val="left"/>
        <w:rPr>
          <w:b/>
          <w:szCs w:val="21"/>
        </w:rPr>
      </w:pPr>
    </w:p>
    <w:p>
      <w:pPr>
        <w:widowControl/>
        <w:spacing w:line="360" w:lineRule="auto"/>
        <w:jc w:val="left"/>
        <w:rPr>
          <w:b/>
          <w:szCs w:val="21"/>
        </w:rPr>
      </w:pPr>
      <w:r>
        <w:rPr>
          <w:rFonts w:hint="eastAsia"/>
          <w:b/>
          <w:szCs w:val="21"/>
        </w:rPr>
        <w:t>040102 课程与教学论</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980"/>
        <w:gridCol w:w="2223"/>
        <w:gridCol w:w="1737"/>
        <w:gridCol w:w="168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tcPr>
          <w:p>
            <w:pPr>
              <w:spacing w:line="360" w:lineRule="auto"/>
              <w:rPr>
                <w:rFonts w:eastAsia="黑体"/>
                <w:szCs w:val="21"/>
              </w:rPr>
            </w:pPr>
            <w:r>
              <w:rPr>
                <w:rFonts w:hint="eastAsia" w:eastAsia="黑体"/>
                <w:szCs w:val="21"/>
              </w:rPr>
              <w:t>专业代码及名称</w:t>
            </w:r>
          </w:p>
        </w:tc>
        <w:tc>
          <w:tcPr>
            <w:tcW w:w="1980" w:type="dxa"/>
            <w:tcBorders>
              <w:top w:val="single" w:color="auto" w:sz="4" w:space="0"/>
              <w:left w:val="single" w:color="auto" w:sz="4" w:space="0"/>
              <w:bottom w:val="single" w:color="auto" w:sz="4" w:space="0"/>
              <w:right w:val="single" w:color="auto" w:sz="4" w:space="0"/>
            </w:tcBorders>
          </w:tcPr>
          <w:p>
            <w:pPr>
              <w:spacing w:line="360" w:lineRule="auto"/>
              <w:rPr>
                <w:szCs w:val="21"/>
              </w:rPr>
            </w:pPr>
            <w:r>
              <w:rPr>
                <w:rFonts w:hint="eastAsia" w:eastAsia="黑体"/>
                <w:szCs w:val="21"/>
              </w:rPr>
              <w:t>研究方向</w:t>
            </w:r>
          </w:p>
        </w:tc>
        <w:tc>
          <w:tcPr>
            <w:tcW w:w="2223" w:type="dxa"/>
            <w:tcBorders>
              <w:top w:val="single" w:color="auto" w:sz="4" w:space="0"/>
              <w:left w:val="single" w:color="auto" w:sz="4" w:space="0"/>
              <w:bottom w:val="single" w:color="auto" w:sz="4" w:space="0"/>
              <w:right w:val="single" w:color="auto" w:sz="4" w:space="0"/>
            </w:tcBorders>
          </w:tcPr>
          <w:p>
            <w:pPr>
              <w:spacing w:line="360" w:lineRule="auto"/>
              <w:rPr>
                <w:szCs w:val="21"/>
              </w:rPr>
            </w:pPr>
            <w:r>
              <w:rPr>
                <w:rFonts w:hint="eastAsia" w:eastAsia="黑体"/>
                <w:szCs w:val="21"/>
              </w:rPr>
              <w:t>初试考试科目</w:t>
            </w:r>
          </w:p>
        </w:tc>
        <w:tc>
          <w:tcPr>
            <w:tcW w:w="1737" w:type="dxa"/>
            <w:tcBorders>
              <w:top w:val="single" w:color="auto" w:sz="4" w:space="0"/>
              <w:left w:val="single" w:color="auto" w:sz="4" w:space="0"/>
              <w:bottom w:val="single" w:color="auto" w:sz="4" w:space="0"/>
              <w:right w:val="single" w:color="auto" w:sz="4" w:space="0"/>
            </w:tcBorders>
          </w:tcPr>
          <w:p>
            <w:pPr>
              <w:spacing w:line="360" w:lineRule="auto"/>
              <w:rPr>
                <w:szCs w:val="21"/>
              </w:rPr>
            </w:pPr>
            <w:r>
              <w:rPr>
                <w:rFonts w:hint="eastAsia" w:eastAsia="黑体"/>
                <w:szCs w:val="21"/>
              </w:rPr>
              <w:t>复试笔试考试科目</w:t>
            </w:r>
          </w:p>
        </w:tc>
        <w:tc>
          <w:tcPr>
            <w:tcW w:w="1688" w:type="dxa"/>
            <w:tcBorders>
              <w:top w:val="single" w:color="auto" w:sz="4" w:space="0"/>
              <w:left w:val="single" w:color="auto" w:sz="4" w:space="0"/>
              <w:bottom w:val="single" w:color="auto" w:sz="4" w:space="0"/>
              <w:right w:val="single" w:color="auto" w:sz="4" w:space="0"/>
            </w:tcBorders>
          </w:tcPr>
          <w:p>
            <w:pPr>
              <w:spacing w:line="360" w:lineRule="auto"/>
              <w:rPr>
                <w:rFonts w:eastAsia="黑体"/>
                <w:szCs w:val="21"/>
              </w:rPr>
            </w:pPr>
            <w:r>
              <w:rPr>
                <w:rFonts w:hint="eastAsia" w:eastAsia="黑体"/>
                <w:szCs w:val="21"/>
              </w:rPr>
              <w:t>同等学力加试科目</w:t>
            </w: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szCs w:val="21"/>
              </w:rPr>
            </w:pPr>
            <w:r>
              <w:rPr>
                <w:rFonts w:hint="eastAsia" w:eastAsia="黑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008"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ascii="宋体" w:hAnsi="宋体" w:cs="宋体"/>
                <w:kern w:val="0"/>
                <w:szCs w:val="21"/>
              </w:rPr>
              <w:t>040102</w:t>
            </w:r>
          </w:p>
          <w:p>
            <w:pPr>
              <w:widowControl/>
              <w:spacing w:line="360" w:lineRule="auto"/>
              <w:jc w:val="left"/>
              <w:rPr>
                <w:rFonts w:ascii="宋体" w:hAnsi="宋体" w:cs="宋体"/>
                <w:kern w:val="0"/>
                <w:szCs w:val="21"/>
              </w:rPr>
            </w:pPr>
            <w:r>
              <w:rPr>
                <w:rFonts w:hint="eastAsia" w:ascii="宋体" w:hAnsi="宋体" w:cs="宋体"/>
                <w:kern w:val="0"/>
                <w:szCs w:val="21"/>
              </w:rPr>
              <w:t>课程与教学论</w:t>
            </w:r>
          </w:p>
        </w:tc>
        <w:tc>
          <w:tcPr>
            <w:tcW w:w="198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01课程与教学原理研究</w:t>
            </w:r>
          </w:p>
          <w:p>
            <w:pPr>
              <w:spacing w:line="360" w:lineRule="auto"/>
              <w:rPr>
                <w:rFonts w:ascii="宋体" w:hAnsi="宋体" w:cs="宋体"/>
                <w:kern w:val="0"/>
                <w:szCs w:val="21"/>
              </w:rPr>
            </w:pPr>
            <w:r>
              <w:rPr>
                <w:rFonts w:hint="eastAsia" w:ascii="宋体" w:hAnsi="宋体" w:cs="宋体"/>
                <w:kern w:val="0"/>
                <w:szCs w:val="21"/>
              </w:rPr>
              <w:t>02课程与教学国际比较研究</w:t>
            </w:r>
          </w:p>
          <w:p>
            <w:pPr>
              <w:spacing w:line="360" w:lineRule="auto"/>
              <w:rPr>
                <w:rFonts w:ascii="宋体" w:hAnsi="宋体" w:cs="宋体"/>
                <w:kern w:val="0"/>
                <w:szCs w:val="21"/>
              </w:rPr>
            </w:pPr>
            <w:r>
              <w:rPr>
                <w:rFonts w:hint="eastAsia" w:ascii="宋体" w:hAnsi="宋体" w:cs="宋体"/>
                <w:kern w:val="0"/>
                <w:szCs w:val="21"/>
              </w:rPr>
              <w:t>03学科课程与教学论研究（语文、数学、英语、物理）</w:t>
            </w:r>
          </w:p>
        </w:tc>
        <w:tc>
          <w:tcPr>
            <w:tcW w:w="2223"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①101思想政治理论</w:t>
            </w:r>
          </w:p>
          <w:p>
            <w:pPr>
              <w:spacing w:line="360" w:lineRule="auto"/>
              <w:rPr>
                <w:rFonts w:ascii="宋体" w:hAnsi="宋体" w:cs="宋体"/>
                <w:kern w:val="0"/>
                <w:szCs w:val="21"/>
              </w:rPr>
            </w:pPr>
            <w:r>
              <w:rPr>
                <w:rFonts w:hint="eastAsia" w:ascii="宋体" w:hAnsi="宋体" w:cs="宋体"/>
                <w:kern w:val="0"/>
                <w:szCs w:val="21"/>
              </w:rPr>
              <w:t>②201英语一</w:t>
            </w:r>
          </w:p>
          <w:p>
            <w:pPr>
              <w:spacing w:line="360" w:lineRule="auto"/>
              <w:rPr>
                <w:rFonts w:ascii="宋体" w:hAnsi="宋体" w:cs="宋体"/>
                <w:kern w:val="0"/>
                <w:szCs w:val="21"/>
              </w:rPr>
            </w:pPr>
            <w:r>
              <w:rPr>
                <w:rFonts w:hint="eastAsia" w:ascii="宋体" w:hAnsi="宋体" w:cs="宋体"/>
                <w:kern w:val="0"/>
                <w:szCs w:val="21"/>
              </w:rPr>
              <w:t>③311教育学专业基础综合</w:t>
            </w:r>
          </w:p>
        </w:tc>
        <w:tc>
          <w:tcPr>
            <w:tcW w:w="173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课程与教学论</w:t>
            </w:r>
          </w:p>
        </w:tc>
        <w:tc>
          <w:tcPr>
            <w:tcW w:w="1688"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①心理学</w:t>
            </w:r>
          </w:p>
          <w:p>
            <w:pPr>
              <w:spacing w:line="360" w:lineRule="auto"/>
              <w:rPr>
                <w:rFonts w:ascii="宋体" w:hAnsi="宋体" w:cs="宋体"/>
                <w:kern w:val="0"/>
                <w:szCs w:val="21"/>
              </w:rPr>
            </w:pPr>
            <w:r>
              <w:rPr>
                <w:rFonts w:hint="eastAsia" w:ascii="宋体" w:hAnsi="宋体" w:cs="宋体"/>
                <w:kern w:val="0"/>
                <w:szCs w:val="21"/>
              </w:rPr>
              <w:t>②中外教育史</w:t>
            </w:r>
          </w:p>
        </w:tc>
        <w:tc>
          <w:tcPr>
            <w:tcW w:w="1218" w:type="dxa"/>
            <w:tcBorders>
              <w:top w:val="single" w:color="auto" w:sz="4" w:space="0"/>
              <w:left w:val="single" w:color="auto" w:sz="4" w:space="0"/>
              <w:bottom w:val="single" w:color="auto" w:sz="4" w:space="0"/>
              <w:right w:val="single" w:color="auto" w:sz="4" w:space="0"/>
            </w:tcBorders>
          </w:tcPr>
          <w:p>
            <w:pPr>
              <w:rPr>
                <w:rFonts w:ascii="宋体" w:hAnsi="宋体" w:cs="宋体"/>
                <w:kern w:val="0"/>
                <w:szCs w:val="21"/>
              </w:rPr>
            </w:pPr>
            <w:r>
              <w:rPr>
                <w:rFonts w:hint="eastAsia" w:ascii="宋体" w:hAnsi="宋体" w:cs="宋体"/>
                <w:kern w:val="0"/>
                <w:szCs w:val="21"/>
              </w:rPr>
              <w:t>学科课程与教学论研究（语文、数学、英语、物理）方向仅限本专业的本科毕业生报考。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宋体"/>
                <w:kern w:val="0"/>
                <w:szCs w:val="21"/>
              </w:rPr>
              <w:t>初试参考书目</w:t>
            </w:r>
          </w:p>
        </w:tc>
        <w:tc>
          <w:tcPr>
            <w:tcW w:w="8846" w:type="dxa"/>
            <w:gridSpan w:val="5"/>
            <w:tcBorders>
              <w:top w:val="single" w:color="auto" w:sz="4" w:space="0"/>
              <w:left w:val="single" w:color="auto" w:sz="4" w:space="0"/>
              <w:bottom w:val="single" w:color="auto" w:sz="4" w:space="0"/>
              <w:right w:val="single" w:color="auto" w:sz="4" w:space="0"/>
            </w:tcBorders>
          </w:tcPr>
          <w:p>
            <w:pPr>
              <w:widowControl/>
              <w:spacing w:line="360" w:lineRule="auto"/>
              <w:rPr>
                <w:rFonts w:ascii="宋体" w:hAnsi="宋体" w:cs="宋体"/>
                <w:kern w:val="0"/>
                <w:szCs w:val="21"/>
              </w:rPr>
            </w:pPr>
          </w:p>
          <w:p>
            <w:pPr>
              <w:widowControl/>
              <w:spacing w:line="360" w:lineRule="auto"/>
              <w:rPr>
                <w:rFonts w:ascii="宋体" w:hAnsi="宋体" w:cs="宋体"/>
                <w:kern w:val="0"/>
                <w:szCs w:val="21"/>
              </w:rPr>
            </w:pPr>
            <w:r>
              <w:rPr>
                <w:rFonts w:hint="eastAsia" w:ascii="宋体" w:hAnsi="宋体" w:cs="宋体"/>
                <w:kern w:val="0"/>
                <w:szCs w:val="21"/>
              </w:rPr>
              <w:t>考试科目名称：311教育学专业基础综合</w:t>
            </w:r>
          </w:p>
          <w:p>
            <w:pPr>
              <w:spacing w:line="360" w:lineRule="auto"/>
              <w:rPr>
                <w:rFonts w:ascii="宋体" w:hAnsi="宋体" w:cs="宋体"/>
                <w:kern w:val="0"/>
                <w:szCs w:val="21"/>
              </w:rPr>
            </w:pPr>
            <w:r>
              <w:rPr>
                <w:rFonts w:hint="eastAsia" w:ascii="宋体" w:hAnsi="宋体" w:cs="宋体"/>
                <w:kern w:val="0"/>
                <w:szCs w:val="21"/>
              </w:rPr>
              <w:t>对应参考书目：无</w:t>
            </w:r>
          </w:p>
          <w:p>
            <w:pPr>
              <w:spacing w:line="360" w:lineRule="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宋体"/>
                <w:kern w:val="0"/>
                <w:szCs w:val="21"/>
              </w:rPr>
              <w:t>复试笔试参考书目</w:t>
            </w:r>
          </w:p>
        </w:tc>
        <w:tc>
          <w:tcPr>
            <w:tcW w:w="8846" w:type="dxa"/>
            <w:gridSpan w:val="5"/>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复试科目：课程与教学论</w:t>
            </w:r>
          </w:p>
          <w:p>
            <w:pPr>
              <w:spacing w:line="360" w:lineRule="auto"/>
              <w:rPr>
                <w:rFonts w:ascii="宋体" w:hAnsi="宋体" w:cs="宋体"/>
                <w:kern w:val="0"/>
                <w:szCs w:val="21"/>
              </w:rPr>
            </w:pPr>
            <w:r>
              <w:rPr>
                <w:rFonts w:hint="eastAsia" w:ascii="宋体" w:hAnsi="宋体" w:cs="宋体"/>
                <w:kern w:val="0"/>
                <w:szCs w:val="21"/>
              </w:rPr>
              <w:t>参考书目：1.靳玉乐主编：《课程论》（第二版），人民教育出版社，2015年版。</w:t>
            </w:r>
          </w:p>
          <w:p>
            <w:pPr>
              <w:spacing w:line="360" w:lineRule="auto"/>
              <w:ind w:firstLine="945" w:firstLineChars="450"/>
              <w:rPr>
                <w:rFonts w:ascii="宋体" w:hAnsi="宋体" w:cs="宋体"/>
                <w:kern w:val="0"/>
                <w:szCs w:val="21"/>
              </w:rPr>
            </w:pPr>
            <w:r>
              <w:rPr>
                <w:rFonts w:hint="eastAsia" w:ascii="宋体" w:hAnsi="宋体" w:cs="宋体"/>
                <w:kern w:val="0"/>
                <w:szCs w:val="21"/>
              </w:rPr>
              <w:t xml:space="preserve"> 2.李  森著：《现代教学论纲要》，人民教育出版社，2005年版。</w:t>
            </w:r>
          </w:p>
          <w:p>
            <w:pPr>
              <w:spacing w:line="360" w:lineRule="auto"/>
              <w:rPr>
                <w:rFonts w:ascii="宋体" w:hAnsi="宋体" w:cs="宋体"/>
                <w:kern w:val="0"/>
                <w:szCs w:val="21"/>
              </w:rPr>
            </w:pPr>
            <w:r>
              <w:rPr>
                <w:rFonts w:hint="eastAsia" w:ascii="宋体" w:hAnsi="宋体" w:cs="宋体"/>
                <w:kern w:val="0"/>
                <w:szCs w:val="21"/>
              </w:rPr>
              <w:t>加试科目：①心理学</w:t>
            </w:r>
          </w:p>
          <w:p>
            <w:pPr>
              <w:spacing w:line="360" w:lineRule="auto"/>
              <w:ind w:left="1050" w:hanging="1050" w:hangingChars="500"/>
              <w:rPr>
                <w:rFonts w:ascii="宋体" w:hAnsi="宋体" w:cs="宋体"/>
                <w:kern w:val="0"/>
                <w:szCs w:val="21"/>
              </w:rPr>
            </w:pPr>
            <w:r>
              <w:rPr>
                <w:rFonts w:hint="eastAsia" w:ascii="宋体" w:hAnsi="宋体" w:cs="宋体"/>
                <w:kern w:val="0"/>
                <w:szCs w:val="21"/>
              </w:rPr>
              <w:t>参考书目：黄希庭、郑涌著：《心理学导论》（第三版），人民教育出版社，2015年版。</w:t>
            </w:r>
          </w:p>
          <w:p>
            <w:pPr>
              <w:spacing w:line="360" w:lineRule="auto"/>
              <w:rPr>
                <w:rFonts w:ascii="宋体" w:hAnsi="宋体" w:cs="宋体"/>
                <w:kern w:val="0"/>
                <w:szCs w:val="21"/>
              </w:rPr>
            </w:pPr>
            <w:r>
              <w:rPr>
                <w:rFonts w:hint="eastAsia" w:ascii="宋体" w:hAnsi="宋体" w:cs="宋体"/>
                <w:kern w:val="0"/>
                <w:szCs w:val="21"/>
              </w:rPr>
              <w:t>加试科目：②中外教育史</w:t>
            </w:r>
          </w:p>
          <w:p>
            <w:pPr>
              <w:spacing w:line="360" w:lineRule="auto"/>
              <w:rPr>
                <w:rFonts w:ascii="宋体" w:hAnsi="宋体" w:cs="宋体"/>
                <w:kern w:val="0"/>
                <w:szCs w:val="21"/>
              </w:rPr>
            </w:pPr>
            <w:r>
              <w:rPr>
                <w:rFonts w:hint="eastAsia" w:ascii="宋体" w:hAnsi="宋体" w:cs="宋体"/>
                <w:kern w:val="0"/>
                <w:szCs w:val="21"/>
              </w:rPr>
              <w:t>参考书目：1.孙培青主编：《中国教育史》（第三版），华东师范大学出版社，2009年版。</w:t>
            </w:r>
          </w:p>
          <w:p>
            <w:pPr>
              <w:spacing w:line="360" w:lineRule="auto"/>
              <w:ind w:firstLine="1050" w:firstLineChars="500"/>
              <w:rPr>
                <w:rFonts w:ascii="宋体" w:hAnsi="宋体" w:cs="宋体"/>
                <w:kern w:val="0"/>
                <w:szCs w:val="21"/>
              </w:rPr>
            </w:pPr>
            <w:r>
              <w:rPr>
                <w:rFonts w:hint="eastAsia" w:ascii="宋体" w:hAnsi="宋体" w:cs="宋体"/>
                <w:kern w:val="0"/>
                <w:szCs w:val="21"/>
              </w:rPr>
              <w:t>2.吴式颖主编：《外国教育史教程》，人民教育出版社，1999年版。</w:t>
            </w: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tc>
      </w:tr>
    </w:tbl>
    <w:p>
      <w:pPr>
        <w:spacing w:line="360" w:lineRule="auto"/>
      </w:pPr>
      <w:r>
        <w:br w:type="page"/>
      </w:r>
    </w:p>
    <w:p>
      <w:pPr>
        <w:widowControl/>
        <w:spacing w:line="360" w:lineRule="auto"/>
        <w:jc w:val="left"/>
        <w:rPr>
          <w:b/>
          <w:szCs w:val="21"/>
        </w:rPr>
      </w:pPr>
      <w:r>
        <w:rPr>
          <w:rFonts w:hint="eastAsia"/>
          <w:b/>
          <w:szCs w:val="21"/>
        </w:rPr>
        <w:t>040104 比较教育学</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219"/>
        <w:gridCol w:w="2126"/>
        <w:gridCol w:w="1595"/>
        <w:gridCol w:w="1949"/>
        <w:gridCol w:w="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tcPr>
          <w:p>
            <w:pPr>
              <w:spacing w:line="360" w:lineRule="auto"/>
              <w:rPr>
                <w:rFonts w:eastAsia="黑体"/>
                <w:szCs w:val="21"/>
              </w:rPr>
            </w:pPr>
            <w:r>
              <w:rPr>
                <w:rFonts w:hint="eastAsia" w:eastAsia="黑体"/>
                <w:szCs w:val="21"/>
              </w:rPr>
              <w:t>专业代码及名称</w:t>
            </w:r>
          </w:p>
        </w:tc>
        <w:tc>
          <w:tcPr>
            <w:tcW w:w="221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研究方向</w:t>
            </w:r>
          </w:p>
        </w:tc>
        <w:tc>
          <w:tcPr>
            <w:tcW w:w="212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初试考试科目</w:t>
            </w:r>
          </w:p>
        </w:tc>
        <w:tc>
          <w:tcPr>
            <w:tcW w:w="159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复试笔试考试科目</w:t>
            </w:r>
          </w:p>
        </w:tc>
        <w:tc>
          <w:tcPr>
            <w:tcW w:w="194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同等学力加试科目</w:t>
            </w:r>
          </w:p>
        </w:tc>
        <w:tc>
          <w:tcPr>
            <w:tcW w:w="95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008"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ascii="宋体" w:hAnsi="宋体" w:cs="宋体"/>
                <w:kern w:val="0"/>
                <w:szCs w:val="21"/>
              </w:rPr>
              <w:t>040104比较教育学</w:t>
            </w:r>
          </w:p>
        </w:tc>
        <w:tc>
          <w:tcPr>
            <w:tcW w:w="2219" w:type="dxa"/>
            <w:tcBorders>
              <w:top w:val="single" w:color="auto" w:sz="4" w:space="0"/>
              <w:left w:val="single" w:color="auto" w:sz="4" w:space="0"/>
              <w:bottom w:val="single" w:color="auto" w:sz="4" w:space="0"/>
              <w:right w:val="single" w:color="auto" w:sz="4" w:space="0"/>
            </w:tcBorders>
          </w:tcPr>
          <w:p>
            <w:pPr>
              <w:widowControl/>
              <w:spacing w:line="360" w:lineRule="auto"/>
              <w:rPr>
                <w:rFonts w:ascii="宋体" w:hAnsi="宋体" w:cs="宋体"/>
                <w:kern w:val="0"/>
                <w:szCs w:val="21"/>
              </w:rPr>
            </w:pPr>
            <w:r>
              <w:rPr>
                <w:rFonts w:hint="eastAsia" w:ascii="宋体" w:hAnsi="宋体" w:cs="宋体"/>
                <w:kern w:val="0"/>
                <w:szCs w:val="21"/>
              </w:rPr>
              <w:t>01比较教育基本理论研究</w:t>
            </w:r>
          </w:p>
          <w:p>
            <w:pPr>
              <w:spacing w:line="360" w:lineRule="auto"/>
              <w:rPr>
                <w:rFonts w:ascii="宋体" w:hAnsi="宋体" w:cs="宋体"/>
                <w:kern w:val="0"/>
                <w:szCs w:val="21"/>
              </w:rPr>
            </w:pPr>
            <w:r>
              <w:rPr>
                <w:rFonts w:hint="eastAsia" w:ascii="宋体" w:hAnsi="宋体" w:cs="宋体"/>
                <w:kern w:val="0"/>
                <w:szCs w:val="21"/>
              </w:rPr>
              <w:t>02教育政策比较研究</w:t>
            </w:r>
          </w:p>
          <w:p>
            <w:pPr>
              <w:spacing w:line="360" w:lineRule="auto"/>
              <w:rPr>
                <w:rFonts w:ascii="宋体" w:hAnsi="宋体" w:cs="宋体"/>
                <w:kern w:val="0"/>
                <w:szCs w:val="21"/>
              </w:rPr>
            </w:pPr>
            <w:r>
              <w:rPr>
                <w:rFonts w:hint="eastAsia" w:ascii="宋体" w:hAnsi="宋体" w:cs="宋体"/>
                <w:kern w:val="0"/>
                <w:szCs w:val="21"/>
              </w:rPr>
              <w:t>03东南亚教育研究</w:t>
            </w:r>
          </w:p>
        </w:tc>
        <w:tc>
          <w:tcPr>
            <w:tcW w:w="212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①101思想政治理论</w:t>
            </w:r>
          </w:p>
          <w:p>
            <w:pPr>
              <w:spacing w:line="360" w:lineRule="auto"/>
              <w:rPr>
                <w:rFonts w:ascii="宋体" w:hAnsi="宋体" w:cs="宋体"/>
                <w:kern w:val="0"/>
                <w:szCs w:val="21"/>
              </w:rPr>
            </w:pPr>
            <w:r>
              <w:rPr>
                <w:rFonts w:hint="eastAsia" w:ascii="宋体" w:hAnsi="宋体" w:cs="宋体"/>
                <w:kern w:val="0"/>
                <w:szCs w:val="21"/>
              </w:rPr>
              <w:t>②201英语</w:t>
            </w:r>
          </w:p>
          <w:p>
            <w:pPr>
              <w:spacing w:line="360" w:lineRule="auto"/>
              <w:rPr>
                <w:rFonts w:ascii="宋体" w:hAnsi="宋体" w:cs="宋体"/>
                <w:kern w:val="0"/>
                <w:szCs w:val="21"/>
              </w:rPr>
            </w:pPr>
            <w:r>
              <w:rPr>
                <w:rFonts w:hint="eastAsia" w:ascii="宋体" w:hAnsi="宋体" w:cs="宋体"/>
                <w:kern w:val="0"/>
                <w:szCs w:val="21"/>
              </w:rPr>
              <w:t>③311教育学专业基础综合</w:t>
            </w:r>
          </w:p>
        </w:tc>
        <w:tc>
          <w:tcPr>
            <w:tcW w:w="159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比较教育学</w:t>
            </w:r>
          </w:p>
        </w:tc>
        <w:tc>
          <w:tcPr>
            <w:tcW w:w="194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①心理学</w:t>
            </w:r>
          </w:p>
          <w:p>
            <w:pPr>
              <w:spacing w:line="360" w:lineRule="auto"/>
              <w:rPr>
                <w:rFonts w:ascii="宋体" w:hAnsi="宋体" w:cs="宋体"/>
                <w:kern w:val="0"/>
                <w:szCs w:val="21"/>
              </w:rPr>
            </w:pPr>
            <w:r>
              <w:rPr>
                <w:rFonts w:hint="eastAsia" w:ascii="宋体" w:hAnsi="宋体" w:cs="宋体"/>
                <w:kern w:val="0"/>
                <w:szCs w:val="21"/>
              </w:rPr>
              <w:t>②中外教育史</w:t>
            </w:r>
          </w:p>
        </w:tc>
        <w:tc>
          <w:tcPr>
            <w:tcW w:w="95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宋体"/>
                <w:kern w:val="0"/>
                <w:szCs w:val="21"/>
              </w:rPr>
              <w:t>初试参考书目</w:t>
            </w:r>
          </w:p>
        </w:tc>
        <w:tc>
          <w:tcPr>
            <w:tcW w:w="8846" w:type="dxa"/>
            <w:gridSpan w:val="5"/>
            <w:tcBorders>
              <w:top w:val="single" w:color="auto" w:sz="4" w:space="0"/>
              <w:left w:val="single" w:color="auto" w:sz="4" w:space="0"/>
              <w:bottom w:val="single" w:color="auto" w:sz="4" w:space="0"/>
              <w:right w:val="single" w:color="auto" w:sz="4" w:space="0"/>
            </w:tcBorders>
          </w:tcPr>
          <w:p>
            <w:pPr>
              <w:widowControl/>
              <w:spacing w:line="360" w:lineRule="auto"/>
              <w:rPr>
                <w:rFonts w:ascii="宋体" w:hAnsi="宋体" w:cs="宋体"/>
                <w:kern w:val="0"/>
                <w:szCs w:val="21"/>
              </w:rPr>
            </w:pPr>
          </w:p>
          <w:p>
            <w:pPr>
              <w:widowControl/>
              <w:spacing w:line="360" w:lineRule="auto"/>
              <w:rPr>
                <w:rFonts w:ascii="宋体" w:hAnsi="宋体" w:cs="宋体"/>
                <w:kern w:val="0"/>
                <w:szCs w:val="21"/>
              </w:rPr>
            </w:pPr>
            <w:r>
              <w:rPr>
                <w:rFonts w:hint="eastAsia" w:ascii="宋体" w:hAnsi="宋体" w:cs="宋体"/>
                <w:kern w:val="0"/>
                <w:szCs w:val="21"/>
              </w:rPr>
              <w:t>考试科目名称：311教育学专业基础综合</w:t>
            </w:r>
          </w:p>
          <w:p>
            <w:pPr>
              <w:spacing w:line="360" w:lineRule="auto"/>
              <w:rPr>
                <w:rFonts w:ascii="宋体" w:hAnsi="宋体" w:cs="宋体"/>
                <w:kern w:val="0"/>
                <w:szCs w:val="21"/>
              </w:rPr>
            </w:pPr>
            <w:r>
              <w:rPr>
                <w:rFonts w:hint="eastAsia" w:ascii="宋体" w:hAnsi="宋体" w:cs="宋体"/>
                <w:kern w:val="0"/>
                <w:szCs w:val="21"/>
              </w:rPr>
              <w:t>对应参考书目：无</w:t>
            </w:r>
          </w:p>
          <w:p>
            <w:pPr>
              <w:spacing w:line="360" w:lineRule="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宋体"/>
                <w:kern w:val="0"/>
                <w:szCs w:val="21"/>
              </w:rPr>
              <w:t>复试笔试参考书目</w:t>
            </w:r>
          </w:p>
        </w:tc>
        <w:tc>
          <w:tcPr>
            <w:tcW w:w="8846" w:type="dxa"/>
            <w:gridSpan w:val="5"/>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复试科目：①比较教育学</w:t>
            </w:r>
          </w:p>
          <w:p>
            <w:pPr>
              <w:spacing w:line="360" w:lineRule="auto"/>
              <w:rPr>
                <w:rFonts w:ascii="宋体" w:hAnsi="宋体" w:cs="宋体"/>
                <w:kern w:val="0"/>
                <w:szCs w:val="21"/>
              </w:rPr>
            </w:pPr>
            <w:r>
              <w:rPr>
                <w:rFonts w:hint="eastAsia" w:ascii="宋体" w:hAnsi="宋体" w:cs="宋体"/>
                <w:kern w:val="0"/>
                <w:szCs w:val="21"/>
              </w:rPr>
              <w:t>参考书目：1.王承绪、顾明远编：《比较教育》（第五版），</w:t>
            </w:r>
            <w:r>
              <w:rPr>
                <w:rFonts w:ascii="宋体" w:hAnsi="宋体" w:cs="宋体"/>
                <w:kern w:val="0"/>
                <w:szCs w:val="21"/>
              </w:rPr>
              <w:t>人民教育出版社</w:t>
            </w:r>
            <w:r>
              <w:rPr>
                <w:rFonts w:hint="eastAsia" w:ascii="宋体" w:hAnsi="宋体" w:cs="宋体"/>
                <w:kern w:val="0"/>
                <w:szCs w:val="21"/>
              </w:rPr>
              <w:t>，2015</w:t>
            </w:r>
            <w:r>
              <w:rPr>
                <w:rFonts w:ascii="宋体" w:hAnsi="宋体" w:cs="宋体"/>
                <w:kern w:val="0"/>
                <w:szCs w:val="21"/>
              </w:rPr>
              <w:t>年版</w:t>
            </w:r>
            <w:r>
              <w:rPr>
                <w:rFonts w:hint="eastAsia" w:ascii="宋体" w:hAnsi="宋体" w:cs="宋体"/>
                <w:kern w:val="0"/>
                <w:szCs w:val="21"/>
              </w:rPr>
              <w:t>。</w:t>
            </w:r>
          </w:p>
          <w:p>
            <w:pPr>
              <w:spacing w:line="360" w:lineRule="auto"/>
              <w:ind w:firstLine="1050" w:firstLineChars="500"/>
              <w:rPr>
                <w:rFonts w:ascii="宋体" w:hAnsi="宋体" w:cs="宋体"/>
                <w:kern w:val="0"/>
                <w:szCs w:val="21"/>
              </w:rPr>
            </w:pPr>
            <w:r>
              <w:rPr>
                <w:rFonts w:hint="eastAsia" w:ascii="宋体" w:hAnsi="宋体" w:cs="宋体"/>
                <w:kern w:val="0"/>
                <w:szCs w:val="21"/>
              </w:rPr>
              <w:t>2.冯增俊等编：《当代比较教育学》（第二版），人民教育出版社，2015年版。</w:t>
            </w:r>
          </w:p>
          <w:p>
            <w:pPr>
              <w:spacing w:line="360" w:lineRule="auto"/>
              <w:rPr>
                <w:rFonts w:ascii="宋体" w:hAnsi="宋体" w:cs="宋体"/>
                <w:kern w:val="0"/>
                <w:szCs w:val="21"/>
              </w:rPr>
            </w:pPr>
            <w:r>
              <w:rPr>
                <w:rFonts w:hint="eastAsia" w:ascii="宋体" w:hAnsi="宋体" w:cs="宋体"/>
                <w:kern w:val="0"/>
                <w:szCs w:val="21"/>
              </w:rPr>
              <w:t>加试科目：①心理学</w:t>
            </w:r>
          </w:p>
          <w:p>
            <w:pPr>
              <w:spacing w:line="360" w:lineRule="auto"/>
              <w:rPr>
                <w:rFonts w:ascii="宋体" w:hAnsi="宋体" w:cs="宋体"/>
                <w:kern w:val="0"/>
                <w:szCs w:val="21"/>
              </w:rPr>
            </w:pPr>
            <w:r>
              <w:rPr>
                <w:rFonts w:hint="eastAsia" w:ascii="宋体" w:hAnsi="宋体" w:cs="宋体"/>
                <w:kern w:val="0"/>
                <w:szCs w:val="21"/>
              </w:rPr>
              <w:t>参考书目： 黄希庭、郑涌著：《心理学导论》（第三版），人民教育出版社，2015年版。</w:t>
            </w:r>
          </w:p>
          <w:p>
            <w:pPr>
              <w:spacing w:line="360" w:lineRule="auto"/>
              <w:rPr>
                <w:rFonts w:ascii="宋体" w:hAnsi="宋体" w:cs="宋体"/>
                <w:kern w:val="0"/>
                <w:szCs w:val="21"/>
              </w:rPr>
            </w:pPr>
            <w:r>
              <w:rPr>
                <w:rFonts w:hint="eastAsia" w:ascii="宋体" w:hAnsi="宋体" w:cs="宋体"/>
                <w:kern w:val="0"/>
                <w:szCs w:val="21"/>
              </w:rPr>
              <w:t>加试科目：②中外教育史</w:t>
            </w:r>
          </w:p>
          <w:p>
            <w:pPr>
              <w:spacing w:line="360" w:lineRule="auto"/>
              <w:rPr>
                <w:rFonts w:ascii="宋体" w:hAnsi="宋体" w:cs="宋体"/>
                <w:kern w:val="0"/>
                <w:szCs w:val="21"/>
              </w:rPr>
            </w:pPr>
            <w:r>
              <w:rPr>
                <w:rFonts w:hint="eastAsia" w:ascii="宋体" w:hAnsi="宋体" w:cs="宋体"/>
                <w:kern w:val="0"/>
                <w:szCs w:val="21"/>
              </w:rPr>
              <w:t>参考书目：1.孙培青主编：《中国教育史》（第三版），华东师范大学出版社，2009年版。</w:t>
            </w:r>
          </w:p>
          <w:p>
            <w:pPr>
              <w:spacing w:line="360" w:lineRule="auto"/>
              <w:ind w:firstLine="1050" w:firstLineChars="500"/>
              <w:rPr>
                <w:rFonts w:ascii="宋体" w:hAnsi="宋体" w:cs="宋体"/>
                <w:kern w:val="0"/>
                <w:szCs w:val="21"/>
              </w:rPr>
            </w:pPr>
            <w:r>
              <w:rPr>
                <w:rFonts w:hint="eastAsia" w:ascii="宋体" w:hAnsi="宋体" w:cs="宋体"/>
                <w:kern w:val="0"/>
                <w:szCs w:val="21"/>
              </w:rPr>
              <w:t>2.吴式颖主编：《外国教育史教程》，人民教育出版社，1999年版。</w:t>
            </w: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rPr>
                <w:rFonts w:ascii="宋体" w:hAnsi="宋体" w:cs="宋体"/>
                <w:kern w:val="0"/>
                <w:szCs w:val="21"/>
              </w:rPr>
            </w:pPr>
          </w:p>
          <w:p>
            <w:pPr>
              <w:spacing w:line="360" w:lineRule="auto"/>
              <w:rPr>
                <w:rFonts w:ascii="宋体" w:hAnsi="宋体" w:cs="宋体"/>
                <w:kern w:val="0"/>
                <w:szCs w:val="21"/>
              </w:rPr>
            </w:pPr>
          </w:p>
          <w:p>
            <w:pPr>
              <w:spacing w:line="360" w:lineRule="auto"/>
              <w:rPr>
                <w:rFonts w:ascii="宋体" w:hAnsi="宋体" w:cs="宋体"/>
                <w:kern w:val="0"/>
                <w:szCs w:val="21"/>
              </w:rPr>
            </w:pPr>
          </w:p>
          <w:p>
            <w:pPr>
              <w:spacing w:line="360" w:lineRule="auto"/>
              <w:rPr>
                <w:rFonts w:ascii="宋体" w:hAnsi="宋体" w:cs="宋体"/>
                <w:kern w:val="0"/>
                <w:szCs w:val="21"/>
              </w:rPr>
            </w:pPr>
          </w:p>
          <w:p>
            <w:pPr>
              <w:spacing w:line="360" w:lineRule="auto"/>
              <w:ind w:firstLine="1050" w:firstLineChars="500"/>
              <w:rPr>
                <w:rFonts w:ascii="宋体" w:hAnsi="宋体" w:cs="宋体"/>
                <w:kern w:val="0"/>
                <w:szCs w:val="21"/>
              </w:rPr>
            </w:pPr>
          </w:p>
        </w:tc>
      </w:tr>
    </w:tbl>
    <w:p>
      <w:pPr>
        <w:spacing w:line="360" w:lineRule="auto"/>
        <w:rPr>
          <w:b/>
          <w:szCs w:val="21"/>
        </w:rPr>
      </w:pPr>
    </w:p>
    <w:p>
      <w:pPr>
        <w:spacing w:line="360" w:lineRule="auto"/>
        <w:rPr>
          <w:b/>
          <w:szCs w:val="21"/>
        </w:rPr>
      </w:pPr>
    </w:p>
    <w:p>
      <w:pPr>
        <w:spacing w:line="360" w:lineRule="auto"/>
        <w:rPr>
          <w:b/>
          <w:szCs w:val="21"/>
        </w:rPr>
      </w:pPr>
    </w:p>
    <w:p>
      <w:pPr>
        <w:spacing w:line="360" w:lineRule="auto"/>
        <w:rPr>
          <w:szCs w:val="21"/>
        </w:rPr>
      </w:pPr>
      <w:r>
        <w:rPr>
          <w:rFonts w:hint="eastAsia"/>
          <w:b/>
          <w:szCs w:val="21"/>
        </w:rPr>
        <w:t>040106 高等教育学</w:t>
      </w:r>
    </w:p>
    <w:tbl>
      <w:tblPr>
        <w:tblStyle w:val="7"/>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2521"/>
        <w:gridCol w:w="1843"/>
        <w:gridCol w:w="1559"/>
        <w:gridCol w:w="1701"/>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9"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eastAsia="黑体" w:cs="宋体"/>
                <w:kern w:val="0"/>
                <w:szCs w:val="21"/>
              </w:rPr>
            </w:pPr>
            <w:r>
              <w:rPr>
                <w:rFonts w:hint="eastAsia" w:hAnsi="宋体" w:eastAsia="黑体" w:cs="宋体"/>
                <w:kern w:val="0"/>
                <w:szCs w:val="21"/>
              </w:rPr>
              <w:t>专业代码及名称</w:t>
            </w:r>
          </w:p>
        </w:tc>
        <w:tc>
          <w:tcPr>
            <w:tcW w:w="2521"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hAnsi="宋体" w:eastAsia="黑体" w:cs="宋体"/>
                <w:kern w:val="0"/>
                <w:szCs w:val="21"/>
              </w:rPr>
              <w:t>研究方向</w:t>
            </w:r>
          </w:p>
        </w:tc>
        <w:tc>
          <w:tcPr>
            <w:tcW w:w="1843"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hAnsi="宋体" w:eastAsia="黑体" w:cs="宋体"/>
                <w:kern w:val="0"/>
                <w:szCs w:val="21"/>
              </w:rPr>
              <w:t>初试考试科目</w:t>
            </w: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hAnsi="宋体" w:eastAsia="黑体" w:cs="宋体"/>
                <w:kern w:val="0"/>
                <w:szCs w:val="21"/>
              </w:rPr>
              <w:t>复试笔试考试科目</w:t>
            </w:r>
          </w:p>
        </w:tc>
        <w:tc>
          <w:tcPr>
            <w:tcW w:w="1701"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eastAsia="黑体" w:cs="宋体"/>
                <w:kern w:val="0"/>
                <w:szCs w:val="21"/>
              </w:rPr>
            </w:pPr>
            <w:r>
              <w:rPr>
                <w:rFonts w:hint="eastAsia" w:hAnsi="宋体" w:eastAsia="黑体" w:cs="宋体"/>
                <w:kern w:val="0"/>
                <w:szCs w:val="21"/>
              </w:rPr>
              <w:t>同等学力加试科目</w:t>
            </w: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hAnsi="宋体" w:eastAsia="黑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989"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045106  高等教育学</w:t>
            </w:r>
          </w:p>
        </w:tc>
        <w:tc>
          <w:tcPr>
            <w:tcW w:w="2521"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ascii="宋体" w:hAnsi="宋体" w:cs="宋体"/>
                <w:kern w:val="0"/>
                <w:szCs w:val="21"/>
              </w:rPr>
              <w:t>01高等教育基本理论研究</w:t>
            </w:r>
          </w:p>
          <w:p>
            <w:pPr>
              <w:widowControl/>
              <w:spacing w:line="360" w:lineRule="auto"/>
              <w:jc w:val="left"/>
              <w:rPr>
                <w:rFonts w:ascii="宋体" w:hAnsi="宋体" w:cs="宋体"/>
                <w:kern w:val="0"/>
                <w:szCs w:val="21"/>
              </w:rPr>
            </w:pPr>
            <w:r>
              <w:rPr>
                <w:rFonts w:hint="eastAsia" w:ascii="宋体" w:hAnsi="宋体" w:cs="宋体"/>
                <w:kern w:val="0"/>
                <w:szCs w:val="21"/>
              </w:rPr>
              <w:t>02高等教育国际比较研究</w:t>
            </w:r>
          </w:p>
          <w:p>
            <w:pPr>
              <w:widowControl/>
              <w:spacing w:line="360" w:lineRule="auto"/>
              <w:jc w:val="left"/>
              <w:rPr>
                <w:rFonts w:ascii="宋体" w:hAnsi="宋体" w:cs="宋体"/>
                <w:kern w:val="0"/>
                <w:szCs w:val="21"/>
              </w:rPr>
            </w:pPr>
            <w:r>
              <w:rPr>
                <w:rFonts w:hint="eastAsia" w:ascii="宋体" w:hAnsi="宋体" w:cs="宋体"/>
                <w:kern w:val="0"/>
                <w:szCs w:val="21"/>
              </w:rPr>
              <w:t>03高等教育管理研究</w:t>
            </w:r>
          </w:p>
        </w:tc>
        <w:tc>
          <w:tcPr>
            <w:tcW w:w="1843" w:type="dxa"/>
            <w:tcBorders>
              <w:top w:val="single" w:color="auto" w:sz="4" w:space="0"/>
              <w:left w:val="single" w:color="auto" w:sz="4" w:space="0"/>
              <w:bottom w:val="single" w:color="auto" w:sz="4" w:space="0"/>
              <w:right w:val="single" w:color="auto" w:sz="4" w:space="0"/>
            </w:tcBorders>
          </w:tcPr>
          <w:p>
            <w:pPr>
              <w:widowControl/>
              <w:spacing w:line="360" w:lineRule="auto"/>
              <w:rPr>
                <w:rFonts w:ascii="宋体" w:hAnsi="宋体" w:cs="宋体"/>
                <w:kern w:val="0"/>
                <w:szCs w:val="21"/>
              </w:rPr>
            </w:pPr>
            <w:r>
              <w:rPr>
                <w:rFonts w:hint="eastAsia" w:ascii="宋体" w:hAnsi="宋体" w:cs="宋体"/>
                <w:kern w:val="0"/>
                <w:szCs w:val="21"/>
              </w:rPr>
              <w:t>①101政治理论</w:t>
            </w:r>
          </w:p>
          <w:p>
            <w:pPr>
              <w:widowControl/>
              <w:spacing w:line="360" w:lineRule="auto"/>
              <w:rPr>
                <w:rFonts w:ascii="宋体" w:hAnsi="宋体" w:cs="宋体"/>
                <w:kern w:val="0"/>
                <w:szCs w:val="21"/>
              </w:rPr>
            </w:pPr>
            <w:r>
              <w:rPr>
                <w:rFonts w:hint="eastAsia" w:ascii="宋体" w:hAnsi="宋体" w:cs="宋体"/>
                <w:kern w:val="0"/>
                <w:szCs w:val="21"/>
              </w:rPr>
              <w:t>②204英语二</w:t>
            </w:r>
          </w:p>
          <w:p>
            <w:pPr>
              <w:widowControl/>
              <w:spacing w:line="360" w:lineRule="auto"/>
              <w:rPr>
                <w:rFonts w:ascii="宋体" w:hAnsi="宋体" w:cs="宋体"/>
                <w:kern w:val="0"/>
                <w:szCs w:val="21"/>
              </w:rPr>
            </w:pPr>
            <w:r>
              <w:rPr>
                <w:rFonts w:hint="eastAsia" w:ascii="宋体" w:hAnsi="宋体" w:cs="宋体"/>
                <w:kern w:val="0"/>
                <w:szCs w:val="21"/>
              </w:rPr>
              <w:t>③311教育学专业基础综合</w:t>
            </w: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ascii="宋体" w:hAnsi="宋体" w:cs="宋体"/>
                <w:kern w:val="0"/>
                <w:szCs w:val="21"/>
              </w:rPr>
              <w:t>高等教育学</w:t>
            </w:r>
          </w:p>
          <w:p>
            <w:pPr>
              <w:widowControl/>
              <w:spacing w:line="360" w:lineRule="auto"/>
              <w:jc w:val="left"/>
              <w:rPr>
                <w:rFonts w:ascii="宋体" w:hAnsi="宋体" w:cs="宋体"/>
                <w:kern w:val="0"/>
                <w:szCs w:val="21"/>
              </w:rPr>
            </w:pPr>
          </w:p>
        </w:tc>
        <w:tc>
          <w:tcPr>
            <w:tcW w:w="1701"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①心理学</w:t>
            </w:r>
          </w:p>
          <w:p>
            <w:pPr>
              <w:widowControl/>
              <w:spacing w:line="360" w:lineRule="auto"/>
              <w:jc w:val="left"/>
              <w:rPr>
                <w:rFonts w:ascii="宋体" w:hAnsi="宋体" w:cs="宋体"/>
                <w:kern w:val="0"/>
                <w:szCs w:val="21"/>
              </w:rPr>
            </w:pPr>
            <w:r>
              <w:rPr>
                <w:rFonts w:hint="eastAsia" w:ascii="宋体" w:hAnsi="宋体" w:cs="宋体"/>
                <w:kern w:val="0"/>
                <w:szCs w:val="21"/>
              </w:rPr>
              <w:t>②中外教育史</w:t>
            </w: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trPr>
        <w:tc>
          <w:tcPr>
            <w:tcW w:w="98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Cs w:val="21"/>
              </w:rPr>
            </w:pPr>
            <w:r>
              <w:rPr>
                <w:rFonts w:hint="eastAsia" w:cs="宋体"/>
                <w:kern w:val="0"/>
                <w:szCs w:val="21"/>
              </w:rPr>
              <w:t>初试参考书目</w:t>
            </w:r>
          </w:p>
        </w:tc>
        <w:tc>
          <w:tcPr>
            <w:tcW w:w="8900" w:type="dxa"/>
            <w:gridSpan w:val="5"/>
            <w:tcBorders>
              <w:top w:val="single" w:color="auto" w:sz="4" w:space="0"/>
              <w:left w:val="single" w:color="auto" w:sz="4" w:space="0"/>
              <w:bottom w:val="single" w:color="auto" w:sz="4" w:space="0"/>
              <w:right w:val="single" w:color="auto" w:sz="4" w:space="0"/>
            </w:tcBorders>
          </w:tcPr>
          <w:p>
            <w:pPr>
              <w:widowControl/>
              <w:spacing w:line="360" w:lineRule="auto"/>
              <w:rPr>
                <w:rFonts w:ascii="宋体" w:hAnsi="宋体" w:cs="宋体"/>
                <w:kern w:val="0"/>
                <w:szCs w:val="21"/>
              </w:rPr>
            </w:pPr>
          </w:p>
          <w:p>
            <w:pPr>
              <w:widowControl/>
              <w:spacing w:line="360" w:lineRule="auto"/>
              <w:rPr>
                <w:rFonts w:ascii="宋体" w:hAnsi="宋体" w:cs="宋体"/>
                <w:kern w:val="0"/>
                <w:szCs w:val="21"/>
              </w:rPr>
            </w:pPr>
            <w:r>
              <w:rPr>
                <w:rFonts w:hint="eastAsia" w:ascii="宋体" w:hAnsi="宋体" w:cs="宋体"/>
                <w:kern w:val="0"/>
                <w:szCs w:val="21"/>
              </w:rPr>
              <w:t>考试科目名称：311教育学专业基础综合</w:t>
            </w:r>
          </w:p>
          <w:p>
            <w:pPr>
              <w:spacing w:line="360" w:lineRule="auto"/>
              <w:rPr>
                <w:rFonts w:ascii="宋体" w:hAnsi="宋体" w:cs="宋体"/>
                <w:kern w:val="0"/>
                <w:szCs w:val="21"/>
              </w:rPr>
            </w:pPr>
            <w:r>
              <w:rPr>
                <w:rFonts w:hint="eastAsia" w:ascii="宋体" w:hAnsi="宋体" w:cs="宋体"/>
                <w:kern w:val="0"/>
                <w:szCs w:val="21"/>
              </w:rPr>
              <w:t>对应参考书目：无</w:t>
            </w:r>
          </w:p>
          <w:p>
            <w:pPr>
              <w:spacing w:line="360" w:lineRule="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98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Cs w:val="21"/>
              </w:rPr>
            </w:pPr>
            <w:r>
              <w:rPr>
                <w:rFonts w:hint="eastAsia" w:cs="宋体"/>
                <w:kern w:val="0"/>
                <w:szCs w:val="21"/>
              </w:rPr>
              <w:t>复试笔试参考书目</w:t>
            </w:r>
          </w:p>
        </w:tc>
        <w:tc>
          <w:tcPr>
            <w:tcW w:w="8900" w:type="dxa"/>
            <w:gridSpan w:val="5"/>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ascii="宋体" w:hAnsi="宋体" w:cs="宋体"/>
                <w:kern w:val="0"/>
                <w:szCs w:val="21"/>
              </w:rPr>
              <w:t>复试科目：高等教育学</w:t>
            </w:r>
          </w:p>
          <w:p>
            <w:pPr>
              <w:snapToGrid w:val="0"/>
              <w:spacing w:line="360" w:lineRule="auto"/>
              <w:ind w:left="1260" w:right="448" w:hanging="1260" w:hangingChars="600"/>
            </w:pPr>
            <w:r>
              <w:rPr>
                <w:rFonts w:hint="eastAsia" w:ascii="宋体" w:hAnsi="宋体" w:cs="宋体"/>
                <w:kern w:val="0"/>
                <w:szCs w:val="21"/>
              </w:rPr>
              <w:t>参考书目：1.潘懋元、</w:t>
            </w:r>
            <w:r>
              <w:rPr>
                <w:rFonts w:hint="eastAsia"/>
              </w:rPr>
              <w:t>王伟廉</w:t>
            </w:r>
            <w:r>
              <w:rPr>
                <w:rFonts w:hint="eastAsia" w:ascii="宋体" w:hAnsi="宋体" w:cs="宋体"/>
                <w:kern w:val="0"/>
                <w:szCs w:val="21"/>
              </w:rPr>
              <w:t>主编：</w:t>
            </w:r>
            <w:r>
              <w:rPr>
                <w:rFonts w:hint="eastAsia"/>
              </w:rPr>
              <w:t>《高等教育学》，福建教育出版社，2013年</w:t>
            </w:r>
            <w:r>
              <w:rPr>
                <w:rFonts w:hint="eastAsia" w:ascii="宋体" w:hAnsi="宋体" w:cs="宋体"/>
                <w:kern w:val="0"/>
                <w:szCs w:val="21"/>
              </w:rPr>
              <w:t>版</w:t>
            </w:r>
            <w:r>
              <w:rPr>
                <w:rFonts w:hint="eastAsia"/>
              </w:rPr>
              <w:t>。</w:t>
            </w:r>
          </w:p>
          <w:p>
            <w:pPr>
              <w:snapToGrid w:val="0"/>
              <w:spacing w:line="360" w:lineRule="auto"/>
              <w:ind w:left="1260" w:leftChars="500" w:right="448" w:hanging="210" w:hangingChars="100"/>
              <w:rPr>
                <w:rFonts w:ascii="宋体" w:hAnsi="宋体" w:cs="宋体"/>
                <w:kern w:val="0"/>
                <w:szCs w:val="21"/>
              </w:rPr>
            </w:pPr>
            <w:r>
              <w:rPr>
                <w:rFonts w:hint="eastAsia" w:ascii="宋体" w:hAnsi="宋体" w:cs="宋体"/>
                <w:kern w:val="0"/>
                <w:szCs w:val="21"/>
              </w:rPr>
              <w:t>2.</w:t>
            </w:r>
            <w:r>
              <w:rPr>
                <w:rFonts w:hint="eastAsia"/>
              </w:rPr>
              <w:t>张楚廷著：《高等教育学导论》，人民教育出版社，2010年</w:t>
            </w:r>
            <w:r>
              <w:rPr>
                <w:rFonts w:hint="eastAsia" w:ascii="宋体" w:hAnsi="宋体" w:cs="宋体"/>
                <w:kern w:val="0"/>
                <w:szCs w:val="21"/>
              </w:rPr>
              <w:t>版</w:t>
            </w:r>
            <w:r>
              <w:rPr>
                <w:rFonts w:hint="eastAsia"/>
              </w:rPr>
              <w:t>。</w:t>
            </w:r>
          </w:p>
          <w:p>
            <w:pPr>
              <w:spacing w:line="360" w:lineRule="auto"/>
              <w:rPr>
                <w:rFonts w:ascii="宋体" w:hAnsi="宋体" w:cs="宋体"/>
                <w:kern w:val="0"/>
                <w:szCs w:val="21"/>
              </w:rPr>
            </w:pPr>
            <w:r>
              <w:rPr>
                <w:rFonts w:hint="eastAsia" w:ascii="宋体" w:hAnsi="宋体" w:cs="宋体"/>
                <w:kern w:val="0"/>
                <w:szCs w:val="21"/>
              </w:rPr>
              <w:t>加试科目：①心理学</w:t>
            </w:r>
          </w:p>
          <w:p>
            <w:pPr>
              <w:spacing w:line="360" w:lineRule="auto"/>
              <w:rPr>
                <w:rFonts w:ascii="宋体" w:hAnsi="宋体" w:cs="宋体"/>
                <w:kern w:val="0"/>
                <w:szCs w:val="21"/>
              </w:rPr>
            </w:pPr>
            <w:r>
              <w:rPr>
                <w:rFonts w:hint="eastAsia" w:ascii="宋体" w:hAnsi="宋体" w:cs="宋体"/>
                <w:kern w:val="0"/>
                <w:szCs w:val="21"/>
              </w:rPr>
              <w:t>参考书目：黄希庭、郑涌著：《心理学导论》（第三版），人民教育出版社，2015年版。</w:t>
            </w:r>
          </w:p>
          <w:p>
            <w:pPr>
              <w:spacing w:line="360" w:lineRule="auto"/>
              <w:rPr>
                <w:rFonts w:ascii="宋体" w:hAnsi="宋体" w:cs="宋体"/>
                <w:kern w:val="0"/>
                <w:szCs w:val="21"/>
              </w:rPr>
            </w:pPr>
            <w:r>
              <w:rPr>
                <w:rFonts w:hint="eastAsia" w:ascii="宋体" w:hAnsi="宋体" w:cs="宋体"/>
                <w:kern w:val="0"/>
                <w:szCs w:val="21"/>
              </w:rPr>
              <w:t>加试科目：②中外教育史</w:t>
            </w:r>
          </w:p>
          <w:p>
            <w:pPr>
              <w:spacing w:line="360" w:lineRule="auto"/>
              <w:rPr>
                <w:rFonts w:ascii="宋体" w:hAnsi="宋体" w:cs="宋体"/>
                <w:kern w:val="0"/>
                <w:szCs w:val="21"/>
              </w:rPr>
            </w:pPr>
            <w:r>
              <w:rPr>
                <w:rFonts w:hint="eastAsia" w:ascii="宋体" w:hAnsi="宋体" w:cs="宋体"/>
                <w:kern w:val="0"/>
                <w:szCs w:val="21"/>
              </w:rPr>
              <w:t>参考书目：1.孙培青主编：《中国教育史》（第三版），华东师范大学出版社，2009年版。</w:t>
            </w:r>
          </w:p>
          <w:p>
            <w:pPr>
              <w:spacing w:line="360" w:lineRule="auto"/>
              <w:ind w:firstLine="1050" w:firstLineChars="500"/>
              <w:rPr>
                <w:rFonts w:ascii="宋体" w:hAnsi="宋体" w:cs="宋体"/>
                <w:kern w:val="0"/>
                <w:szCs w:val="21"/>
              </w:rPr>
            </w:pPr>
            <w:r>
              <w:rPr>
                <w:rFonts w:hint="eastAsia" w:ascii="宋体" w:hAnsi="宋体" w:cs="宋体"/>
                <w:kern w:val="0"/>
                <w:szCs w:val="21"/>
              </w:rPr>
              <w:t>2.吴式颖主编：《外国教育史教程》，人民教育出版社，1999年版。</w:t>
            </w: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tc>
      </w:tr>
    </w:tbl>
    <w:p>
      <w:pPr>
        <w:spacing w:line="360" w:lineRule="auto"/>
        <w:rPr>
          <w:szCs w:val="21"/>
        </w:rPr>
      </w:pPr>
    </w:p>
    <w:p>
      <w:pPr>
        <w:spacing w:line="360" w:lineRule="auto"/>
        <w:rPr>
          <w:b/>
          <w:szCs w:val="21"/>
        </w:rPr>
      </w:pPr>
    </w:p>
    <w:p>
      <w:pPr>
        <w:spacing w:line="360" w:lineRule="auto"/>
        <w:rPr>
          <w:b/>
          <w:szCs w:val="21"/>
        </w:rPr>
      </w:pPr>
    </w:p>
    <w:p>
      <w:pPr>
        <w:spacing w:line="360" w:lineRule="auto"/>
        <w:rPr>
          <w:b/>
          <w:szCs w:val="21"/>
        </w:rPr>
      </w:pPr>
      <w:r>
        <w:rPr>
          <w:rFonts w:hint="eastAsia"/>
          <w:b/>
          <w:szCs w:val="21"/>
        </w:rPr>
        <w:t>040110  教育技术学</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644"/>
        <w:gridCol w:w="1985"/>
        <w:gridCol w:w="1311"/>
        <w:gridCol w:w="168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tcPr>
          <w:p>
            <w:pPr>
              <w:spacing w:line="360" w:lineRule="auto"/>
              <w:rPr>
                <w:rFonts w:eastAsia="黑体"/>
                <w:szCs w:val="21"/>
              </w:rPr>
            </w:pPr>
            <w:r>
              <w:rPr>
                <w:rFonts w:hint="eastAsia" w:eastAsia="黑体"/>
                <w:szCs w:val="21"/>
              </w:rPr>
              <w:t>专业代码及名称</w:t>
            </w:r>
          </w:p>
        </w:tc>
        <w:tc>
          <w:tcPr>
            <w:tcW w:w="2644" w:type="dxa"/>
            <w:tcBorders>
              <w:top w:val="single" w:color="auto" w:sz="4" w:space="0"/>
              <w:left w:val="single" w:color="auto" w:sz="4" w:space="0"/>
              <w:bottom w:val="single" w:color="auto" w:sz="4" w:space="0"/>
              <w:right w:val="single" w:color="auto" w:sz="4" w:space="0"/>
            </w:tcBorders>
          </w:tcPr>
          <w:p>
            <w:pPr>
              <w:spacing w:line="360" w:lineRule="auto"/>
              <w:rPr>
                <w:szCs w:val="21"/>
              </w:rPr>
            </w:pPr>
            <w:r>
              <w:rPr>
                <w:rFonts w:hint="eastAsia"/>
                <w:szCs w:val="21"/>
              </w:rPr>
              <w:t>研究方向</w:t>
            </w:r>
          </w:p>
        </w:tc>
        <w:tc>
          <w:tcPr>
            <w:tcW w:w="1985" w:type="dxa"/>
            <w:tcBorders>
              <w:top w:val="single" w:color="auto" w:sz="4" w:space="0"/>
              <w:left w:val="single" w:color="auto" w:sz="4" w:space="0"/>
              <w:bottom w:val="single" w:color="auto" w:sz="4" w:space="0"/>
              <w:right w:val="single" w:color="auto" w:sz="4" w:space="0"/>
            </w:tcBorders>
          </w:tcPr>
          <w:p>
            <w:pPr>
              <w:spacing w:line="360" w:lineRule="auto"/>
              <w:rPr>
                <w:szCs w:val="21"/>
              </w:rPr>
            </w:pPr>
            <w:r>
              <w:rPr>
                <w:rFonts w:hint="eastAsia" w:eastAsia="黑体"/>
                <w:szCs w:val="21"/>
              </w:rPr>
              <w:t>初试考试科目</w:t>
            </w:r>
          </w:p>
        </w:tc>
        <w:tc>
          <w:tcPr>
            <w:tcW w:w="1311" w:type="dxa"/>
            <w:tcBorders>
              <w:top w:val="single" w:color="auto" w:sz="4" w:space="0"/>
              <w:left w:val="single" w:color="auto" w:sz="4" w:space="0"/>
              <w:bottom w:val="single" w:color="auto" w:sz="4" w:space="0"/>
              <w:right w:val="single" w:color="auto" w:sz="4" w:space="0"/>
            </w:tcBorders>
          </w:tcPr>
          <w:p>
            <w:pPr>
              <w:spacing w:line="360" w:lineRule="auto"/>
              <w:rPr>
                <w:szCs w:val="21"/>
              </w:rPr>
            </w:pPr>
            <w:r>
              <w:rPr>
                <w:rFonts w:hint="eastAsia" w:eastAsia="黑体"/>
                <w:szCs w:val="21"/>
              </w:rPr>
              <w:t>复试笔试考试科目</w:t>
            </w:r>
          </w:p>
        </w:tc>
        <w:tc>
          <w:tcPr>
            <w:tcW w:w="1688" w:type="dxa"/>
            <w:tcBorders>
              <w:top w:val="single" w:color="auto" w:sz="4" w:space="0"/>
              <w:left w:val="single" w:color="auto" w:sz="4" w:space="0"/>
              <w:bottom w:val="single" w:color="auto" w:sz="4" w:space="0"/>
              <w:right w:val="single" w:color="auto" w:sz="4" w:space="0"/>
            </w:tcBorders>
          </w:tcPr>
          <w:p>
            <w:pPr>
              <w:spacing w:line="360" w:lineRule="auto"/>
              <w:rPr>
                <w:rFonts w:eastAsia="黑体"/>
                <w:szCs w:val="21"/>
              </w:rPr>
            </w:pPr>
            <w:r>
              <w:rPr>
                <w:rFonts w:hint="eastAsia" w:eastAsia="黑体"/>
                <w:szCs w:val="21"/>
              </w:rPr>
              <w:t>同等学力加试科目</w:t>
            </w: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szCs w:val="21"/>
              </w:rPr>
            </w:pPr>
            <w:r>
              <w:rPr>
                <w:rFonts w:hint="eastAsia" w:eastAsia="黑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008"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ascii="宋体" w:hAnsi="宋体" w:cs="宋体"/>
                <w:kern w:val="0"/>
                <w:szCs w:val="21"/>
              </w:rPr>
              <w:t>040101教育技术学</w:t>
            </w:r>
          </w:p>
          <w:p>
            <w:pPr>
              <w:spacing w:line="360" w:lineRule="auto"/>
              <w:rPr>
                <w:rFonts w:ascii="宋体" w:hAnsi="宋体" w:cs="宋体"/>
                <w:kern w:val="0"/>
                <w:szCs w:val="21"/>
              </w:rPr>
            </w:pPr>
          </w:p>
        </w:tc>
        <w:tc>
          <w:tcPr>
            <w:tcW w:w="264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01教育技术基础理论研究</w:t>
            </w:r>
          </w:p>
          <w:p>
            <w:pPr>
              <w:spacing w:line="360" w:lineRule="auto"/>
              <w:rPr>
                <w:rFonts w:ascii="宋体" w:hAnsi="宋体" w:cs="宋体"/>
                <w:kern w:val="0"/>
                <w:szCs w:val="21"/>
              </w:rPr>
            </w:pPr>
            <w:r>
              <w:rPr>
                <w:rFonts w:hint="eastAsia" w:ascii="宋体" w:hAnsi="宋体" w:cs="宋体"/>
                <w:kern w:val="0"/>
                <w:szCs w:val="21"/>
              </w:rPr>
              <w:t>02信息技术与教育教学深度融合与创新研究</w:t>
            </w:r>
          </w:p>
          <w:p>
            <w:pPr>
              <w:spacing w:line="360" w:lineRule="auto"/>
              <w:rPr>
                <w:rFonts w:ascii="宋体" w:hAnsi="宋体" w:cs="宋体"/>
                <w:kern w:val="0"/>
                <w:szCs w:val="21"/>
              </w:rPr>
            </w:pPr>
            <w:r>
              <w:rPr>
                <w:rFonts w:hint="eastAsia" w:ascii="宋体" w:hAnsi="宋体" w:cs="宋体"/>
                <w:kern w:val="0"/>
                <w:szCs w:val="21"/>
              </w:rPr>
              <w:t>03互联网新技术服务于教育改革实践研究</w:t>
            </w:r>
          </w:p>
        </w:tc>
        <w:tc>
          <w:tcPr>
            <w:tcW w:w="198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①101思想政治理论</w:t>
            </w:r>
          </w:p>
          <w:p>
            <w:pPr>
              <w:spacing w:line="360" w:lineRule="auto"/>
              <w:rPr>
                <w:rFonts w:ascii="宋体" w:hAnsi="宋体" w:cs="宋体"/>
                <w:kern w:val="0"/>
                <w:szCs w:val="21"/>
              </w:rPr>
            </w:pPr>
            <w:r>
              <w:rPr>
                <w:rFonts w:hint="eastAsia" w:ascii="宋体" w:hAnsi="宋体" w:cs="宋体"/>
                <w:kern w:val="0"/>
                <w:szCs w:val="21"/>
              </w:rPr>
              <w:t>②201英语一</w:t>
            </w:r>
          </w:p>
          <w:p>
            <w:pPr>
              <w:spacing w:line="360" w:lineRule="auto"/>
              <w:rPr>
                <w:rFonts w:ascii="宋体" w:hAnsi="宋体" w:cs="宋体"/>
                <w:kern w:val="0"/>
                <w:szCs w:val="21"/>
              </w:rPr>
            </w:pPr>
            <w:r>
              <w:rPr>
                <w:rFonts w:hint="eastAsia" w:ascii="宋体" w:hAnsi="宋体" w:cs="宋体"/>
                <w:kern w:val="0"/>
                <w:szCs w:val="21"/>
              </w:rPr>
              <w:t>③311教育学专业基础综合</w:t>
            </w:r>
          </w:p>
        </w:tc>
        <w:tc>
          <w:tcPr>
            <w:tcW w:w="1311"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教育技术学</w:t>
            </w:r>
          </w:p>
        </w:tc>
        <w:tc>
          <w:tcPr>
            <w:tcW w:w="1688"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①心理学</w:t>
            </w:r>
          </w:p>
          <w:p>
            <w:pPr>
              <w:spacing w:line="360" w:lineRule="auto"/>
              <w:rPr>
                <w:rFonts w:ascii="宋体" w:hAnsi="宋体" w:cs="宋体"/>
                <w:kern w:val="0"/>
                <w:szCs w:val="21"/>
              </w:rPr>
            </w:pPr>
            <w:r>
              <w:rPr>
                <w:rFonts w:hint="eastAsia" w:ascii="宋体" w:hAnsi="宋体" w:cs="宋体"/>
                <w:kern w:val="0"/>
                <w:szCs w:val="21"/>
              </w:rPr>
              <w:t>②中外教育史</w:t>
            </w: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宋体"/>
                <w:kern w:val="0"/>
                <w:szCs w:val="21"/>
              </w:rPr>
              <w:t>初试参考书目</w:t>
            </w:r>
          </w:p>
        </w:tc>
        <w:tc>
          <w:tcPr>
            <w:tcW w:w="8846" w:type="dxa"/>
            <w:gridSpan w:val="5"/>
            <w:tcBorders>
              <w:top w:val="single" w:color="auto" w:sz="4" w:space="0"/>
              <w:left w:val="single" w:color="auto" w:sz="4" w:space="0"/>
              <w:bottom w:val="single" w:color="auto" w:sz="4" w:space="0"/>
              <w:right w:val="single" w:color="auto" w:sz="4" w:space="0"/>
            </w:tcBorders>
          </w:tcPr>
          <w:p>
            <w:pPr>
              <w:widowControl/>
              <w:spacing w:line="360" w:lineRule="auto"/>
              <w:rPr>
                <w:rFonts w:ascii="宋体" w:hAnsi="宋体" w:cs="宋体"/>
                <w:kern w:val="0"/>
                <w:szCs w:val="21"/>
              </w:rPr>
            </w:pPr>
          </w:p>
          <w:p>
            <w:pPr>
              <w:widowControl/>
              <w:spacing w:line="360" w:lineRule="auto"/>
              <w:rPr>
                <w:rFonts w:ascii="宋体" w:hAnsi="宋体" w:cs="宋体"/>
                <w:kern w:val="0"/>
                <w:szCs w:val="21"/>
              </w:rPr>
            </w:pPr>
            <w:r>
              <w:rPr>
                <w:rFonts w:hint="eastAsia" w:ascii="宋体" w:hAnsi="宋体" w:cs="宋体"/>
                <w:kern w:val="0"/>
                <w:szCs w:val="21"/>
              </w:rPr>
              <w:t>考试科目名称：311教育学专业基础综合</w:t>
            </w:r>
          </w:p>
          <w:p>
            <w:pPr>
              <w:spacing w:line="360" w:lineRule="auto"/>
              <w:rPr>
                <w:rFonts w:ascii="宋体" w:hAnsi="宋体" w:cs="宋体"/>
                <w:kern w:val="0"/>
                <w:szCs w:val="21"/>
              </w:rPr>
            </w:pPr>
            <w:r>
              <w:rPr>
                <w:rFonts w:hint="eastAsia" w:ascii="宋体" w:hAnsi="宋体" w:cs="宋体"/>
                <w:kern w:val="0"/>
                <w:szCs w:val="21"/>
              </w:rPr>
              <w:t>对应参考书目：无</w:t>
            </w:r>
          </w:p>
          <w:p>
            <w:pPr>
              <w:spacing w:line="360" w:lineRule="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szCs w:val="21"/>
              </w:rPr>
            </w:pPr>
            <w:r>
              <w:rPr>
                <w:rFonts w:hint="eastAsia" w:ascii="宋体" w:hAnsi="宋体" w:cs="宋体"/>
                <w:kern w:val="0"/>
                <w:szCs w:val="21"/>
              </w:rPr>
              <w:t>复试笔试参考书目</w:t>
            </w:r>
          </w:p>
        </w:tc>
        <w:tc>
          <w:tcPr>
            <w:tcW w:w="8846" w:type="dxa"/>
            <w:gridSpan w:val="5"/>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复试科目：教育技术学</w:t>
            </w:r>
          </w:p>
          <w:p>
            <w:pPr>
              <w:spacing w:line="360" w:lineRule="auto"/>
              <w:rPr>
                <w:rFonts w:ascii="宋体" w:hAnsi="宋体" w:cs="宋体"/>
                <w:kern w:val="0"/>
                <w:szCs w:val="21"/>
              </w:rPr>
            </w:pPr>
            <w:r>
              <w:rPr>
                <w:rFonts w:hint="eastAsia" w:ascii="宋体" w:hAnsi="宋体" w:cs="宋体"/>
                <w:kern w:val="0"/>
                <w:szCs w:val="21"/>
              </w:rPr>
              <w:t>参考书目：</w:t>
            </w:r>
            <w:r>
              <w:rPr>
                <w:rFonts w:hint="eastAsia"/>
                <w:szCs w:val="21"/>
              </w:rPr>
              <w:t>1.何克抗、李文光：《教育技术学》，北京师范大学出版社，</w:t>
            </w:r>
            <w:r>
              <w:rPr>
                <w:szCs w:val="21"/>
              </w:rPr>
              <w:t>2009</w:t>
            </w:r>
            <w:r>
              <w:rPr>
                <w:rFonts w:hint="eastAsia"/>
                <w:szCs w:val="21"/>
              </w:rPr>
              <w:t>年版。</w:t>
            </w:r>
          </w:p>
          <w:p>
            <w:pPr>
              <w:spacing w:beforeLines="10" w:afterLines="10" w:line="360" w:lineRule="auto"/>
              <w:rPr>
                <w:szCs w:val="21"/>
              </w:rPr>
            </w:pPr>
            <w:r>
              <w:rPr>
                <w:rFonts w:hint="eastAsia"/>
                <w:szCs w:val="21"/>
              </w:rPr>
              <w:t xml:space="preserve">          2.祝智庭：《实用教育技术</w:t>
            </w:r>
            <w:r>
              <w:rPr>
                <w:szCs w:val="21"/>
              </w:rPr>
              <w:t>--</w:t>
            </w:r>
            <w:r>
              <w:rPr>
                <w:rFonts w:hint="eastAsia"/>
                <w:szCs w:val="21"/>
              </w:rPr>
              <w:t>面向信息化教育》，</w:t>
            </w:r>
            <w:r>
              <w:rPr>
                <w:szCs w:val="21"/>
              </w:rPr>
              <w:t>.</w:t>
            </w:r>
            <w:r>
              <w:rPr>
                <w:rFonts w:hint="eastAsia"/>
                <w:szCs w:val="21"/>
              </w:rPr>
              <w:t>教育科学出版社，</w:t>
            </w:r>
            <w:r>
              <w:rPr>
                <w:szCs w:val="21"/>
              </w:rPr>
              <w:t>2008</w:t>
            </w:r>
            <w:r>
              <w:rPr>
                <w:rFonts w:hint="eastAsia"/>
                <w:szCs w:val="21"/>
              </w:rPr>
              <w:t>年版。</w:t>
            </w:r>
          </w:p>
          <w:p>
            <w:pPr>
              <w:spacing w:beforeLines="10" w:afterLines="10" w:line="360" w:lineRule="auto"/>
              <w:rPr>
                <w:szCs w:val="21"/>
              </w:rPr>
            </w:pPr>
            <w:r>
              <w:rPr>
                <w:rFonts w:hint="eastAsia"/>
                <w:szCs w:val="21"/>
              </w:rPr>
              <w:t xml:space="preserve">          3.张屹、周平红：《教育技术学研究方法》（第二版），北京大学出版社，2013年</w:t>
            </w:r>
            <w:r>
              <w:rPr>
                <w:rFonts w:hint="eastAsia" w:ascii="宋体" w:hAnsi="宋体" w:cs="宋体"/>
                <w:kern w:val="0"/>
                <w:szCs w:val="21"/>
              </w:rPr>
              <w:t>版</w:t>
            </w:r>
            <w:r>
              <w:rPr>
                <w:rFonts w:hint="eastAsia"/>
                <w:szCs w:val="21"/>
              </w:rPr>
              <w:t>。</w:t>
            </w:r>
          </w:p>
          <w:p>
            <w:pPr>
              <w:spacing w:line="360" w:lineRule="auto"/>
              <w:rPr>
                <w:szCs w:val="21"/>
              </w:rPr>
            </w:pPr>
            <w:r>
              <w:rPr>
                <w:rFonts w:hint="eastAsia"/>
                <w:szCs w:val="21"/>
              </w:rPr>
              <w:t xml:space="preserve">          4.谭浩强：《</w:t>
            </w:r>
            <w:r>
              <w:rPr>
                <w:szCs w:val="21"/>
              </w:rPr>
              <w:t>C</w:t>
            </w:r>
            <w:r>
              <w:rPr>
                <w:rFonts w:hint="eastAsia"/>
                <w:szCs w:val="21"/>
              </w:rPr>
              <w:t>语言程序设计》（第</w:t>
            </w:r>
            <w:r>
              <w:rPr>
                <w:szCs w:val="21"/>
              </w:rPr>
              <w:t>3</w:t>
            </w:r>
            <w:r>
              <w:rPr>
                <w:rFonts w:hint="eastAsia"/>
                <w:szCs w:val="21"/>
              </w:rPr>
              <w:t>版），清华大学出版社，</w:t>
            </w:r>
            <w:r>
              <w:rPr>
                <w:szCs w:val="21"/>
              </w:rPr>
              <w:t>2014</w:t>
            </w:r>
            <w:r>
              <w:rPr>
                <w:rFonts w:hint="eastAsia"/>
                <w:szCs w:val="21"/>
              </w:rPr>
              <w:t>年版。</w:t>
            </w:r>
          </w:p>
          <w:p>
            <w:pPr>
              <w:spacing w:line="360" w:lineRule="auto"/>
              <w:rPr>
                <w:rFonts w:ascii="宋体" w:hAnsi="宋体" w:cs="宋体"/>
                <w:kern w:val="0"/>
                <w:szCs w:val="21"/>
              </w:rPr>
            </w:pPr>
            <w:r>
              <w:rPr>
                <w:rFonts w:hint="eastAsia" w:ascii="宋体" w:hAnsi="宋体" w:cs="宋体"/>
                <w:kern w:val="0"/>
                <w:szCs w:val="21"/>
              </w:rPr>
              <w:t>加试科目：①心理学</w:t>
            </w:r>
          </w:p>
          <w:p>
            <w:pPr>
              <w:spacing w:line="360" w:lineRule="auto"/>
              <w:rPr>
                <w:rFonts w:ascii="宋体" w:hAnsi="宋体" w:cs="宋体"/>
                <w:kern w:val="0"/>
                <w:szCs w:val="21"/>
              </w:rPr>
            </w:pPr>
            <w:r>
              <w:rPr>
                <w:rFonts w:hint="eastAsia" w:ascii="宋体" w:hAnsi="宋体" w:cs="宋体"/>
                <w:kern w:val="0"/>
                <w:szCs w:val="21"/>
              </w:rPr>
              <w:t>参考书目： 黄希庭、郑涌著：《心理学导论》（第三版），人民教育出版社，2015年版。</w:t>
            </w:r>
          </w:p>
          <w:p>
            <w:pPr>
              <w:spacing w:line="360" w:lineRule="auto"/>
              <w:rPr>
                <w:rFonts w:ascii="宋体" w:hAnsi="宋体" w:cs="宋体"/>
                <w:kern w:val="0"/>
                <w:szCs w:val="21"/>
              </w:rPr>
            </w:pPr>
            <w:r>
              <w:rPr>
                <w:rFonts w:hint="eastAsia" w:ascii="宋体" w:hAnsi="宋体" w:cs="宋体"/>
                <w:kern w:val="0"/>
                <w:szCs w:val="21"/>
              </w:rPr>
              <w:t>加试科目：②中外教育史</w:t>
            </w:r>
          </w:p>
          <w:p>
            <w:pPr>
              <w:spacing w:line="360" w:lineRule="auto"/>
              <w:rPr>
                <w:rFonts w:ascii="宋体" w:hAnsi="宋体" w:cs="宋体"/>
                <w:kern w:val="0"/>
                <w:szCs w:val="21"/>
              </w:rPr>
            </w:pPr>
            <w:r>
              <w:rPr>
                <w:rFonts w:hint="eastAsia" w:ascii="宋体" w:hAnsi="宋体" w:cs="宋体"/>
                <w:kern w:val="0"/>
                <w:szCs w:val="21"/>
              </w:rPr>
              <w:t>参考书目：1.孙培青主编：《中国教育史》（第三版），华东师范大学出版社，2009年版；</w:t>
            </w:r>
          </w:p>
          <w:p>
            <w:pPr>
              <w:spacing w:line="360" w:lineRule="auto"/>
              <w:ind w:firstLine="1050" w:firstLineChars="500"/>
              <w:rPr>
                <w:rFonts w:ascii="宋体" w:hAnsi="宋体" w:cs="宋体"/>
                <w:kern w:val="0"/>
                <w:szCs w:val="21"/>
              </w:rPr>
            </w:pPr>
            <w:r>
              <w:rPr>
                <w:rFonts w:hint="eastAsia" w:ascii="宋体" w:hAnsi="宋体" w:cs="宋体"/>
                <w:kern w:val="0"/>
                <w:szCs w:val="21"/>
              </w:rPr>
              <w:t>2.吴式颖主编：《外国教育史教程》，人民教育出版社，1999年版。</w:t>
            </w:r>
          </w:p>
          <w:p>
            <w:pPr>
              <w:spacing w:line="360" w:lineRule="auto"/>
              <w:ind w:firstLine="1155" w:firstLineChars="550"/>
              <w:rPr>
                <w:rFonts w:ascii="宋体" w:hAnsi="宋体" w:cs="宋体"/>
                <w:kern w:val="0"/>
                <w:szCs w:val="21"/>
              </w:rPr>
            </w:pPr>
          </w:p>
          <w:p>
            <w:pPr>
              <w:spacing w:line="360" w:lineRule="auto"/>
              <w:ind w:firstLine="1155" w:firstLineChars="550"/>
              <w:rPr>
                <w:rFonts w:ascii="宋体" w:hAnsi="宋体" w:cs="宋体"/>
                <w:kern w:val="0"/>
                <w:szCs w:val="21"/>
              </w:rPr>
            </w:pPr>
          </w:p>
          <w:p>
            <w:pPr>
              <w:spacing w:line="360" w:lineRule="auto"/>
              <w:ind w:firstLine="1155" w:firstLineChars="550"/>
              <w:rPr>
                <w:rFonts w:ascii="宋体" w:hAnsi="宋体" w:cs="宋体"/>
                <w:kern w:val="0"/>
                <w:szCs w:val="21"/>
              </w:rPr>
            </w:pPr>
          </w:p>
          <w:p>
            <w:pPr>
              <w:spacing w:line="360" w:lineRule="auto"/>
              <w:ind w:firstLine="1155" w:firstLineChars="550"/>
              <w:rPr>
                <w:rFonts w:ascii="宋体" w:hAnsi="宋体" w:cs="宋体"/>
                <w:kern w:val="0"/>
                <w:szCs w:val="21"/>
              </w:rPr>
            </w:pPr>
          </w:p>
          <w:p>
            <w:pPr>
              <w:spacing w:line="360" w:lineRule="auto"/>
              <w:ind w:firstLine="1155" w:firstLineChars="550"/>
              <w:rPr>
                <w:rFonts w:ascii="宋体" w:hAnsi="宋体" w:cs="宋体"/>
                <w:kern w:val="0"/>
                <w:szCs w:val="21"/>
              </w:rPr>
            </w:pPr>
          </w:p>
        </w:tc>
      </w:tr>
    </w:tbl>
    <w:p>
      <w:pPr>
        <w:widowControl/>
        <w:spacing w:line="360" w:lineRule="auto"/>
        <w:ind w:firstLine="420" w:firstLineChars="200"/>
        <w:jc w:val="left"/>
        <w:rPr>
          <w:szCs w:val="21"/>
        </w:rPr>
      </w:pPr>
    </w:p>
    <w:p>
      <w:pPr>
        <w:spacing w:line="360" w:lineRule="auto"/>
        <w:rPr>
          <w:b/>
          <w:szCs w:val="21"/>
        </w:rPr>
      </w:pPr>
    </w:p>
    <w:p>
      <w:pPr>
        <w:spacing w:line="360" w:lineRule="auto"/>
        <w:rPr>
          <w:szCs w:val="21"/>
        </w:rPr>
      </w:pPr>
      <w:r>
        <w:rPr>
          <w:rFonts w:hint="eastAsia"/>
          <w:b/>
          <w:szCs w:val="21"/>
        </w:rPr>
        <w:t>0401Z1 少年儿童组织与思想意识教育</w:t>
      </w:r>
    </w:p>
    <w:tbl>
      <w:tblPr>
        <w:tblStyle w:val="7"/>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3088"/>
        <w:gridCol w:w="1701"/>
        <w:gridCol w:w="1276"/>
        <w:gridCol w:w="155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9"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eastAsia="黑体" w:cs="宋体"/>
                <w:kern w:val="0"/>
                <w:szCs w:val="21"/>
              </w:rPr>
            </w:pPr>
            <w:r>
              <w:rPr>
                <w:rFonts w:hint="eastAsia" w:hAnsi="宋体" w:eastAsia="黑体" w:cs="宋体"/>
                <w:kern w:val="0"/>
                <w:szCs w:val="21"/>
              </w:rPr>
              <w:t>专业代码及名称</w:t>
            </w:r>
          </w:p>
        </w:tc>
        <w:tc>
          <w:tcPr>
            <w:tcW w:w="3088"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hAnsi="宋体" w:eastAsia="黑体" w:cs="宋体"/>
                <w:kern w:val="0"/>
                <w:szCs w:val="21"/>
              </w:rPr>
              <w:t>研究方向</w:t>
            </w:r>
          </w:p>
        </w:tc>
        <w:tc>
          <w:tcPr>
            <w:tcW w:w="1701"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hAnsi="宋体" w:eastAsia="黑体" w:cs="宋体"/>
                <w:kern w:val="0"/>
                <w:szCs w:val="21"/>
              </w:rPr>
              <w:t>初试考试科目</w:t>
            </w: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hAnsi="宋体" w:eastAsia="黑体" w:cs="宋体"/>
                <w:kern w:val="0"/>
                <w:szCs w:val="21"/>
              </w:rPr>
              <w:t>复试笔试考试科目</w:t>
            </w: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eastAsia="黑体" w:cs="宋体"/>
                <w:kern w:val="0"/>
                <w:szCs w:val="21"/>
              </w:rPr>
            </w:pPr>
            <w:r>
              <w:rPr>
                <w:rFonts w:hint="eastAsia" w:hAnsi="宋体" w:eastAsia="黑体" w:cs="宋体"/>
                <w:kern w:val="0"/>
                <w:szCs w:val="21"/>
              </w:rPr>
              <w:t>同等学力加试科目</w:t>
            </w: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hAnsi="宋体" w:eastAsia="黑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989"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kern w:val="0"/>
                <w:szCs w:val="21"/>
              </w:rPr>
            </w:pPr>
            <w:r>
              <w:rPr>
                <w:rFonts w:hint="eastAsia" w:ascii="宋体" w:hAnsi="宋体" w:cs="宋体"/>
                <w:kern w:val="0"/>
                <w:szCs w:val="21"/>
              </w:rPr>
              <w:t>0401Z1  少年儿童组织与思想意识教育</w:t>
            </w:r>
          </w:p>
        </w:tc>
        <w:tc>
          <w:tcPr>
            <w:tcW w:w="3088"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ascii="宋体" w:hAnsi="宋体" w:cs="宋体"/>
                <w:kern w:val="0"/>
                <w:szCs w:val="21"/>
              </w:rPr>
              <w:t>01</w:t>
            </w:r>
            <w:r>
              <w:rPr>
                <w:rFonts w:ascii="宋体" w:hAnsi="宋体" w:cs="宋体"/>
                <w:kern w:val="0"/>
                <w:szCs w:val="21"/>
              </w:rPr>
              <w:t>少年儿童思想意识教育体系与层次研究</w:t>
            </w:r>
          </w:p>
          <w:p>
            <w:pPr>
              <w:widowControl/>
              <w:spacing w:line="360" w:lineRule="auto"/>
              <w:jc w:val="left"/>
              <w:rPr>
                <w:rFonts w:ascii="宋体" w:hAnsi="宋体" w:cs="宋体"/>
                <w:kern w:val="0"/>
                <w:szCs w:val="21"/>
              </w:rPr>
            </w:pPr>
            <w:r>
              <w:rPr>
                <w:rFonts w:hint="eastAsia" w:ascii="宋体" w:hAnsi="宋体" w:cs="宋体"/>
                <w:kern w:val="0"/>
                <w:szCs w:val="21"/>
              </w:rPr>
              <w:t>02</w:t>
            </w:r>
            <w:r>
              <w:rPr>
                <w:rFonts w:ascii="宋体" w:hAnsi="宋体" w:cs="宋体"/>
                <w:kern w:val="0"/>
                <w:szCs w:val="21"/>
              </w:rPr>
              <w:t>少年儿童思想意识教育理论研究</w:t>
            </w:r>
          </w:p>
          <w:p>
            <w:pPr>
              <w:widowControl/>
              <w:spacing w:line="360" w:lineRule="auto"/>
              <w:jc w:val="left"/>
              <w:rPr>
                <w:rFonts w:ascii="宋体" w:hAnsi="宋体" w:cs="宋体"/>
                <w:kern w:val="0"/>
                <w:szCs w:val="21"/>
              </w:rPr>
            </w:pPr>
            <w:r>
              <w:rPr>
                <w:rFonts w:hint="eastAsia" w:ascii="宋体" w:hAnsi="宋体" w:cs="宋体"/>
                <w:kern w:val="0"/>
                <w:szCs w:val="21"/>
              </w:rPr>
              <w:t>03</w:t>
            </w:r>
            <w:r>
              <w:rPr>
                <w:rFonts w:ascii="宋体" w:hAnsi="宋体" w:cs="宋体"/>
                <w:kern w:val="0"/>
                <w:szCs w:val="21"/>
              </w:rPr>
              <w:t>少年儿童组织的活动理论与实践研究</w:t>
            </w:r>
          </w:p>
        </w:tc>
        <w:tc>
          <w:tcPr>
            <w:tcW w:w="1701" w:type="dxa"/>
            <w:tcBorders>
              <w:top w:val="single" w:color="auto" w:sz="4" w:space="0"/>
              <w:left w:val="single" w:color="auto" w:sz="4" w:space="0"/>
              <w:bottom w:val="single" w:color="auto" w:sz="4" w:space="0"/>
              <w:right w:val="single" w:color="auto" w:sz="4" w:space="0"/>
            </w:tcBorders>
          </w:tcPr>
          <w:p>
            <w:pPr>
              <w:widowControl/>
              <w:spacing w:line="360" w:lineRule="auto"/>
              <w:rPr>
                <w:rFonts w:ascii="宋体" w:hAnsi="宋体" w:cs="宋体"/>
                <w:kern w:val="0"/>
                <w:szCs w:val="21"/>
              </w:rPr>
            </w:pPr>
            <w:r>
              <w:rPr>
                <w:rFonts w:hint="eastAsia" w:ascii="宋体" w:hAnsi="宋体" w:cs="宋体"/>
                <w:kern w:val="0"/>
                <w:szCs w:val="21"/>
              </w:rPr>
              <w:t>①101政治理论</w:t>
            </w:r>
          </w:p>
          <w:p>
            <w:pPr>
              <w:widowControl/>
              <w:spacing w:line="360" w:lineRule="auto"/>
              <w:rPr>
                <w:rFonts w:ascii="宋体" w:hAnsi="宋体" w:cs="宋体"/>
                <w:kern w:val="0"/>
                <w:szCs w:val="21"/>
              </w:rPr>
            </w:pPr>
            <w:r>
              <w:rPr>
                <w:rFonts w:hint="eastAsia" w:ascii="宋体" w:hAnsi="宋体" w:cs="宋体"/>
                <w:kern w:val="0"/>
                <w:szCs w:val="21"/>
              </w:rPr>
              <w:t>②204英语二</w:t>
            </w:r>
          </w:p>
          <w:p>
            <w:pPr>
              <w:widowControl/>
              <w:spacing w:line="360" w:lineRule="auto"/>
              <w:jc w:val="left"/>
              <w:rPr>
                <w:rFonts w:ascii="宋体" w:hAnsi="宋体" w:cs="宋体"/>
                <w:kern w:val="0"/>
                <w:szCs w:val="21"/>
              </w:rPr>
            </w:pPr>
            <w:r>
              <w:rPr>
                <w:rFonts w:hint="eastAsia" w:ascii="宋体" w:hAnsi="宋体" w:cs="宋体"/>
                <w:kern w:val="0"/>
                <w:szCs w:val="21"/>
              </w:rPr>
              <w:t>③311教育学专业基础综合</w:t>
            </w: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ascii="宋体" w:hAnsi="宋体" w:cs="宋体"/>
                <w:kern w:val="0"/>
                <w:szCs w:val="21"/>
              </w:rPr>
              <w:t>少先队学</w:t>
            </w:r>
          </w:p>
        </w:tc>
        <w:tc>
          <w:tcPr>
            <w:tcW w:w="155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kern w:val="0"/>
                <w:szCs w:val="21"/>
              </w:rPr>
            </w:pPr>
            <w:r>
              <w:rPr>
                <w:rFonts w:hint="eastAsia" w:ascii="宋体" w:hAnsi="宋体" w:cs="宋体"/>
                <w:kern w:val="0"/>
                <w:szCs w:val="21"/>
              </w:rPr>
              <w:t>①心理学</w:t>
            </w:r>
          </w:p>
          <w:p>
            <w:pPr>
              <w:widowControl/>
              <w:spacing w:line="360" w:lineRule="auto"/>
              <w:jc w:val="left"/>
              <w:rPr>
                <w:rFonts w:ascii="宋体" w:hAnsi="宋体" w:cs="宋体"/>
                <w:kern w:val="0"/>
                <w:szCs w:val="21"/>
              </w:rPr>
            </w:pPr>
            <w:r>
              <w:rPr>
                <w:rFonts w:hint="eastAsia" w:ascii="宋体" w:hAnsi="宋体" w:cs="宋体"/>
                <w:kern w:val="0"/>
                <w:szCs w:val="21"/>
              </w:rPr>
              <w:t>②中外教育史</w:t>
            </w: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trPr>
        <w:tc>
          <w:tcPr>
            <w:tcW w:w="98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Cs w:val="21"/>
              </w:rPr>
            </w:pPr>
            <w:r>
              <w:rPr>
                <w:rFonts w:hint="eastAsia" w:cs="宋体"/>
                <w:kern w:val="0"/>
                <w:szCs w:val="21"/>
              </w:rPr>
              <w:t>初试参考书目</w:t>
            </w:r>
          </w:p>
        </w:tc>
        <w:tc>
          <w:tcPr>
            <w:tcW w:w="8900" w:type="dxa"/>
            <w:gridSpan w:val="5"/>
            <w:tcBorders>
              <w:top w:val="single" w:color="auto" w:sz="4" w:space="0"/>
              <w:left w:val="single" w:color="auto" w:sz="4" w:space="0"/>
              <w:bottom w:val="single" w:color="auto" w:sz="4" w:space="0"/>
              <w:right w:val="single" w:color="auto" w:sz="4" w:space="0"/>
            </w:tcBorders>
          </w:tcPr>
          <w:p>
            <w:pPr>
              <w:widowControl/>
              <w:spacing w:line="360" w:lineRule="auto"/>
              <w:rPr>
                <w:rFonts w:ascii="宋体" w:hAnsi="宋体" w:cs="宋体"/>
                <w:kern w:val="0"/>
                <w:szCs w:val="21"/>
              </w:rPr>
            </w:pPr>
          </w:p>
          <w:p>
            <w:pPr>
              <w:widowControl/>
              <w:spacing w:line="360" w:lineRule="auto"/>
              <w:rPr>
                <w:rFonts w:ascii="宋体" w:hAnsi="宋体" w:cs="宋体"/>
                <w:kern w:val="0"/>
                <w:szCs w:val="21"/>
              </w:rPr>
            </w:pPr>
            <w:r>
              <w:rPr>
                <w:rFonts w:hint="eastAsia" w:ascii="宋体" w:hAnsi="宋体" w:cs="宋体"/>
                <w:kern w:val="0"/>
                <w:szCs w:val="21"/>
              </w:rPr>
              <w:t>考试科目名称：311教育学专业基础综合</w:t>
            </w:r>
          </w:p>
          <w:p>
            <w:pPr>
              <w:spacing w:line="360" w:lineRule="auto"/>
              <w:rPr>
                <w:rFonts w:ascii="宋体" w:hAnsi="宋体" w:cs="宋体"/>
                <w:kern w:val="0"/>
                <w:szCs w:val="21"/>
              </w:rPr>
            </w:pPr>
            <w:r>
              <w:rPr>
                <w:rFonts w:hint="eastAsia" w:ascii="宋体" w:hAnsi="宋体" w:cs="宋体"/>
                <w:kern w:val="0"/>
                <w:szCs w:val="21"/>
              </w:rPr>
              <w:t>对应参考书目：无</w:t>
            </w:r>
          </w:p>
          <w:p>
            <w:pPr>
              <w:spacing w:line="360" w:lineRule="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98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Cs w:val="21"/>
              </w:rPr>
            </w:pPr>
            <w:r>
              <w:rPr>
                <w:rFonts w:hint="eastAsia" w:cs="宋体"/>
                <w:kern w:val="0"/>
                <w:szCs w:val="21"/>
              </w:rPr>
              <w:t>复试笔试参考书目</w:t>
            </w:r>
          </w:p>
        </w:tc>
        <w:tc>
          <w:tcPr>
            <w:tcW w:w="8900" w:type="dxa"/>
            <w:gridSpan w:val="5"/>
            <w:tcBorders>
              <w:top w:val="single" w:color="auto" w:sz="4" w:space="0"/>
              <w:left w:val="single" w:color="auto" w:sz="4" w:space="0"/>
              <w:bottom w:val="single" w:color="auto" w:sz="4" w:space="0"/>
              <w:right w:val="single" w:color="auto" w:sz="4" w:space="0"/>
            </w:tcBorders>
          </w:tcPr>
          <w:p>
            <w:pPr>
              <w:widowControl/>
              <w:spacing w:line="360" w:lineRule="auto"/>
              <w:jc w:val="left"/>
              <w:rPr>
                <w:rFonts w:ascii="宋体" w:hAnsi="宋体" w:cs="宋体"/>
                <w:kern w:val="0"/>
                <w:szCs w:val="21"/>
              </w:rPr>
            </w:pPr>
            <w:r>
              <w:rPr>
                <w:rFonts w:hint="eastAsia" w:ascii="宋体" w:hAnsi="宋体" w:cs="宋体"/>
                <w:kern w:val="0"/>
                <w:szCs w:val="21"/>
              </w:rPr>
              <w:t>复试科目：少先队学</w:t>
            </w:r>
          </w:p>
          <w:p>
            <w:pPr>
              <w:spacing w:line="360" w:lineRule="auto"/>
              <w:rPr>
                <w:rFonts w:ascii="宋体" w:hAnsi="宋体"/>
                <w:szCs w:val="21"/>
              </w:rPr>
            </w:pPr>
            <w:r>
              <w:rPr>
                <w:rFonts w:hint="eastAsia" w:ascii="宋体" w:hAnsi="宋体" w:cs="宋体"/>
                <w:kern w:val="0"/>
                <w:szCs w:val="21"/>
              </w:rPr>
              <w:t>参考书目：1.</w:t>
            </w:r>
            <w:r>
              <w:rPr>
                <w:rFonts w:hint="eastAsia" w:ascii="宋体" w:hAnsi="宋体"/>
                <w:szCs w:val="21"/>
              </w:rPr>
              <w:t>赵国强：《少先队管理学》，上海人民出版社， 2014年版。</w:t>
            </w:r>
          </w:p>
          <w:p>
            <w:pPr>
              <w:snapToGrid w:val="0"/>
              <w:spacing w:line="360" w:lineRule="auto"/>
              <w:ind w:right="448" w:firstLine="1050" w:firstLineChars="500"/>
              <w:rPr>
                <w:rFonts w:ascii="宋体" w:hAnsi="宋体" w:cs="宋体"/>
                <w:kern w:val="0"/>
                <w:szCs w:val="21"/>
              </w:rPr>
            </w:pPr>
            <w:r>
              <w:rPr>
                <w:rFonts w:hint="eastAsia" w:ascii="宋体" w:hAnsi="宋体" w:cs="宋体"/>
                <w:kern w:val="0"/>
                <w:szCs w:val="21"/>
              </w:rPr>
              <w:t>2.</w:t>
            </w:r>
            <w:r>
              <w:rPr>
                <w:rFonts w:hint="eastAsia" w:ascii="宋体" w:hAnsi="宋体"/>
                <w:szCs w:val="21"/>
              </w:rPr>
              <w:t>段镇：《少先队学》，上海人民出版社， 2015年版。</w:t>
            </w:r>
          </w:p>
          <w:p>
            <w:pPr>
              <w:spacing w:line="360" w:lineRule="auto"/>
              <w:rPr>
                <w:rFonts w:ascii="宋体" w:hAnsi="宋体" w:cs="宋体"/>
                <w:kern w:val="0"/>
                <w:szCs w:val="21"/>
              </w:rPr>
            </w:pPr>
            <w:r>
              <w:rPr>
                <w:rFonts w:hint="eastAsia" w:ascii="宋体" w:hAnsi="宋体" w:cs="宋体"/>
                <w:kern w:val="0"/>
                <w:szCs w:val="21"/>
              </w:rPr>
              <w:t>加试科目：①心理学</w:t>
            </w:r>
          </w:p>
          <w:p>
            <w:pPr>
              <w:spacing w:line="360" w:lineRule="auto"/>
              <w:rPr>
                <w:rFonts w:ascii="宋体" w:hAnsi="宋体" w:cs="宋体"/>
                <w:kern w:val="0"/>
                <w:szCs w:val="21"/>
              </w:rPr>
            </w:pPr>
            <w:r>
              <w:rPr>
                <w:rFonts w:hint="eastAsia" w:ascii="宋体" w:hAnsi="宋体" w:cs="宋体"/>
                <w:kern w:val="0"/>
                <w:szCs w:val="21"/>
              </w:rPr>
              <w:t>参考书目：黄希庭、郑涌著：《心理学导论》（第三版），人民教育出版社，2015年版。</w:t>
            </w:r>
          </w:p>
          <w:p>
            <w:pPr>
              <w:spacing w:line="360" w:lineRule="auto"/>
              <w:rPr>
                <w:rFonts w:ascii="宋体" w:hAnsi="宋体" w:cs="宋体"/>
                <w:kern w:val="0"/>
                <w:szCs w:val="21"/>
              </w:rPr>
            </w:pPr>
            <w:r>
              <w:rPr>
                <w:rFonts w:hint="eastAsia" w:ascii="宋体" w:hAnsi="宋体" w:cs="宋体"/>
                <w:kern w:val="0"/>
                <w:szCs w:val="21"/>
              </w:rPr>
              <w:t>加试科目：②中外教育史</w:t>
            </w:r>
          </w:p>
          <w:p>
            <w:pPr>
              <w:spacing w:line="360" w:lineRule="auto"/>
              <w:rPr>
                <w:rFonts w:ascii="宋体" w:hAnsi="宋体" w:cs="宋体"/>
                <w:kern w:val="0"/>
                <w:szCs w:val="21"/>
              </w:rPr>
            </w:pPr>
            <w:r>
              <w:rPr>
                <w:rFonts w:hint="eastAsia" w:ascii="宋体" w:hAnsi="宋体" w:cs="宋体"/>
                <w:kern w:val="0"/>
                <w:szCs w:val="21"/>
              </w:rPr>
              <w:t>参考书目：1.孙培青主编：《中国教育史》（第三版），华东师范大学出版社，2009年版；</w:t>
            </w:r>
          </w:p>
          <w:p>
            <w:pPr>
              <w:spacing w:line="360" w:lineRule="auto"/>
              <w:ind w:firstLine="1050" w:firstLineChars="500"/>
              <w:rPr>
                <w:rFonts w:ascii="宋体" w:hAnsi="宋体" w:cs="宋体"/>
                <w:kern w:val="0"/>
                <w:szCs w:val="21"/>
              </w:rPr>
            </w:pPr>
            <w:r>
              <w:rPr>
                <w:rFonts w:hint="eastAsia" w:ascii="宋体" w:hAnsi="宋体" w:cs="宋体"/>
                <w:kern w:val="0"/>
                <w:szCs w:val="21"/>
              </w:rPr>
              <w:t>2.吴式颖主编：《外国教育史教程》，人民教育出版社，1999年版。</w:t>
            </w: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p>
            <w:pPr>
              <w:spacing w:line="360" w:lineRule="auto"/>
              <w:ind w:firstLine="1050" w:firstLineChars="500"/>
              <w:rPr>
                <w:rFonts w:ascii="宋体" w:hAnsi="宋体" w:cs="宋体"/>
                <w:kern w:val="0"/>
                <w:szCs w:val="21"/>
              </w:rPr>
            </w:pPr>
          </w:p>
        </w:tc>
      </w:tr>
    </w:tbl>
    <w:p>
      <w:pPr>
        <w:spacing w:line="360" w:lineRule="auto"/>
        <w:rPr>
          <w:szCs w:val="21"/>
        </w:rPr>
      </w:pPr>
    </w:p>
    <w:p>
      <w:pPr>
        <w:rPr>
          <w:szCs w:val="21"/>
        </w:rPr>
      </w:pPr>
    </w:p>
    <w:p>
      <w:pPr>
        <w:rPr>
          <w:b/>
          <w:sz w:val="28"/>
          <w:szCs w:val="28"/>
        </w:rPr>
      </w:pPr>
      <w:r>
        <w:rPr>
          <w:rFonts w:hint="eastAsia"/>
          <w:b/>
          <w:sz w:val="28"/>
          <w:szCs w:val="28"/>
        </w:rPr>
        <w:t>附件3-1：《教育学原理》（040101）复试大纲及参考书目</w:t>
      </w:r>
    </w:p>
    <w:p>
      <w:pPr>
        <w:spacing w:line="360" w:lineRule="exact"/>
      </w:pPr>
      <w:r>
        <w:rPr>
          <w:rFonts w:hint="eastAsia"/>
        </w:rPr>
        <w:t>海南师范大学2018年硕士研究生入学考试</w:t>
      </w:r>
    </w:p>
    <w:p>
      <w:pPr>
        <w:spacing w:line="360" w:lineRule="exact"/>
      </w:pPr>
      <w:r>
        <w:rPr>
          <w:rFonts w:hint="eastAsia"/>
        </w:rPr>
        <w:t>复试考试大纲</w:t>
      </w:r>
    </w:p>
    <w:p>
      <w:pPr>
        <w:spacing w:line="360" w:lineRule="exact"/>
      </w:pPr>
      <w:r>
        <w:rPr>
          <w:rFonts w:hint="eastAsia"/>
        </w:rPr>
        <w:t> </w:t>
      </w:r>
    </w:p>
    <w:p>
      <w:pPr>
        <w:spacing w:line="360" w:lineRule="exact"/>
      </w:pPr>
      <w:r>
        <w:rPr>
          <w:rFonts w:hint="eastAsia"/>
        </w:rPr>
        <w:t>科目名称： 教育学原理</w:t>
      </w:r>
    </w:p>
    <w:p>
      <w:pPr>
        <w:spacing w:line="360" w:lineRule="exact"/>
      </w:pPr>
      <w:r>
        <w:rPr>
          <w:rFonts w:hint="eastAsia"/>
        </w:rPr>
        <w:t>适用专业： 教育学原理</w:t>
      </w:r>
    </w:p>
    <w:p>
      <w:pPr>
        <w:spacing w:line="360" w:lineRule="exact"/>
        <w:rPr>
          <w:b/>
        </w:rPr>
      </w:pPr>
      <w:r>
        <w:rPr>
          <w:rFonts w:hint="eastAsia"/>
          <w:b/>
        </w:rPr>
        <w:t>一、考试形式与试卷结构</w:t>
      </w:r>
    </w:p>
    <w:p>
      <w:pPr>
        <w:spacing w:line="360" w:lineRule="exact"/>
      </w:pPr>
      <w:r>
        <w:rPr>
          <w:rFonts w:hint="eastAsia"/>
        </w:rPr>
        <w:t>（一）试卷分数及考试时间</w:t>
      </w:r>
    </w:p>
    <w:p>
      <w:pPr>
        <w:spacing w:line="360" w:lineRule="exact"/>
      </w:pPr>
      <w:r>
        <w:rPr>
          <w:rFonts w:hint="eastAsia"/>
        </w:rPr>
        <w:t>本试卷满分为 100 分，考试时间为  120分钟。</w:t>
      </w:r>
    </w:p>
    <w:p>
      <w:pPr>
        <w:spacing w:line="360" w:lineRule="exact"/>
      </w:pPr>
      <w:r>
        <w:rPr>
          <w:rFonts w:hint="eastAsia"/>
        </w:rPr>
        <w:t>（二）考试形式</w:t>
      </w:r>
    </w:p>
    <w:p>
      <w:pPr>
        <w:spacing w:line="360" w:lineRule="exact"/>
      </w:pPr>
      <w:r>
        <w:rPr>
          <w:rFonts w:hint="eastAsia"/>
        </w:rPr>
        <w:t>考试形式为闭卷、笔试。</w:t>
      </w:r>
    </w:p>
    <w:p>
      <w:pPr>
        <w:spacing w:line="360" w:lineRule="exact"/>
      </w:pPr>
      <w:r>
        <w:rPr>
          <w:rFonts w:hint="eastAsia"/>
        </w:rPr>
        <w:t>试卷由试题和答题纸组成；答案必须写在答题纸（由考点提供）相应的位置上。</w:t>
      </w:r>
    </w:p>
    <w:p>
      <w:pPr>
        <w:spacing w:line="360" w:lineRule="exact"/>
      </w:pPr>
      <w:r>
        <w:rPr>
          <w:rFonts w:hint="eastAsia"/>
        </w:rPr>
        <w:t>（三）试卷题型结构</w:t>
      </w:r>
    </w:p>
    <w:p>
      <w:pPr>
        <w:spacing w:line="360" w:lineRule="exact"/>
      </w:pPr>
      <w:r>
        <w:rPr>
          <w:rFonts w:hint="eastAsia"/>
        </w:rPr>
        <w:t>名词解释题：约6题，共30分</w:t>
      </w:r>
    </w:p>
    <w:p>
      <w:pPr>
        <w:spacing w:line="360" w:lineRule="exact"/>
      </w:pPr>
      <w:r>
        <w:rPr>
          <w:rFonts w:hint="eastAsia"/>
        </w:rPr>
        <w:t>简答题：约4题，共40分</w:t>
      </w:r>
    </w:p>
    <w:p>
      <w:pPr>
        <w:spacing w:line="360" w:lineRule="exact"/>
      </w:pPr>
      <w:r>
        <w:rPr>
          <w:rFonts w:hint="eastAsia"/>
        </w:rPr>
        <w:t>分析论述题：约2题，共30分</w:t>
      </w:r>
    </w:p>
    <w:p>
      <w:pPr>
        <w:spacing w:line="360" w:lineRule="exact"/>
        <w:rPr>
          <w:b/>
        </w:rPr>
      </w:pPr>
      <w:r>
        <w:rPr>
          <w:rFonts w:hint="eastAsia"/>
          <w:b/>
        </w:rPr>
        <w:t>二、考查目标</w:t>
      </w:r>
    </w:p>
    <w:p>
      <w:pPr>
        <w:spacing w:line="360" w:lineRule="exact"/>
        <w:ind w:firstLine="420" w:firstLineChars="200"/>
      </w:pPr>
      <w:r>
        <w:rPr>
          <w:rFonts w:hint="eastAsia"/>
        </w:rPr>
        <w:t>全日制攻读硕士学位研究生入学考试教育学原理科目，考试内容包括教育学、心理学、社会学等多门学科基础课程，要求考生系统掌握相关学科的基本知识、基础理论和基本方法，并能运用相关理论和方法分析、解决教育中的实际问题。</w:t>
      </w:r>
    </w:p>
    <w:p>
      <w:pPr>
        <w:spacing w:line="360" w:lineRule="exact"/>
        <w:rPr>
          <w:b/>
        </w:rPr>
      </w:pPr>
      <w:r>
        <w:rPr>
          <w:rFonts w:hint="eastAsia"/>
          <w:b/>
        </w:rPr>
        <w:t>三、考查范围</w:t>
      </w:r>
    </w:p>
    <w:p>
      <w:pPr>
        <w:spacing w:line="360" w:lineRule="exact"/>
        <w:rPr>
          <w:rFonts w:ascii="宋体" w:hAnsi="宋体"/>
          <w:b/>
          <w:szCs w:val="21"/>
        </w:rPr>
      </w:pPr>
      <w:r>
        <w:rPr>
          <w:rFonts w:hint="eastAsia" w:ascii="宋体" w:hAnsi="宋体"/>
          <w:b/>
          <w:szCs w:val="21"/>
        </w:rPr>
        <w:t>第一章 教育及其产生与发展</w:t>
      </w:r>
    </w:p>
    <w:p>
      <w:pPr>
        <w:spacing w:line="360" w:lineRule="exact"/>
        <w:rPr>
          <w:rFonts w:ascii="宋体" w:hAnsi="宋体"/>
          <w:szCs w:val="21"/>
        </w:rPr>
      </w:pPr>
      <w:r>
        <w:rPr>
          <w:rFonts w:hint="eastAsia" w:ascii="宋体" w:hAnsi="宋体"/>
          <w:szCs w:val="21"/>
        </w:rPr>
        <w:t>一、教育的概念</w:t>
      </w:r>
    </w:p>
    <w:p>
      <w:pPr>
        <w:spacing w:line="360" w:lineRule="exact"/>
        <w:ind w:firstLine="420" w:firstLineChars="200"/>
        <w:rPr>
          <w:rFonts w:ascii="宋体" w:hAnsi="宋体"/>
          <w:szCs w:val="21"/>
        </w:rPr>
      </w:pPr>
      <w:r>
        <w:rPr>
          <w:rFonts w:hint="eastAsia" w:ascii="宋体" w:hAnsi="宋体"/>
          <w:szCs w:val="21"/>
        </w:rPr>
        <w:t>“</w:t>
      </w:r>
      <w:r>
        <w:rPr>
          <w:rFonts w:ascii="宋体" w:hAnsi="宋体"/>
          <w:szCs w:val="21"/>
        </w:rPr>
        <w:t>教育</w:t>
      </w:r>
      <w:r>
        <w:rPr>
          <w:rFonts w:hint="eastAsia" w:ascii="宋体" w:hAnsi="宋体"/>
          <w:szCs w:val="21"/>
        </w:rPr>
        <w:t>”</w:t>
      </w:r>
      <w:r>
        <w:rPr>
          <w:rFonts w:ascii="宋体" w:hAnsi="宋体"/>
          <w:szCs w:val="21"/>
        </w:rPr>
        <w:t>定义的类型</w:t>
      </w:r>
      <w:r>
        <w:rPr>
          <w:rFonts w:hint="eastAsia" w:ascii="宋体" w:hAnsi="宋体"/>
          <w:szCs w:val="21"/>
        </w:rPr>
        <w:t>；</w:t>
      </w:r>
      <w:r>
        <w:rPr>
          <w:rFonts w:ascii="宋体" w:hAnsi="宋体"/>
          <w:szCs w:val="21"/>
        </w:rPr>
        <w:t>教育概念的内涵和外延</w:t>
      </w:r>
      <w:r>
        <w:rPr>
          <w:rFonts w:hint="eastAsia" w:ascii="宋体" w:hAnsi="宋体"/>
          <w:szCs w:val="21"/>
        </w:rPr>
        <w:t>。</w:t>
      </w:r>
    </w:p>
    <w:p>
      <w:pPr>
        <w:spacing w:line="360" w:lineRule="exact"/>
        <w:rPr>
          <w:rFonts w:ascii="宋体" w:hAnsi="宋体"/>
          <w:szCs w:val="21"/>
        </w:rPr>
      </w:pPr>
      <w:r>
        <w:rPr>
          <w:rFonts w:hint="eastAsia" w:ascii="宋体" w:hAnsi="宋体"/>
          <w:szCs w:val="21"/>
        </w:rPr>
        <w:t>二、教育的结构与功能</w:t>
      </w:r>
    </w:p>
    <w:p>
      <w:pPr>
        <w:spacing w:line="360" w:lineRule="exact"/>
        <w:ind w:firstLine="420" w:firstLineChars="200"/>
        <w:rPr>
          <w:rFonts w:ascii="宋体" w:hAnsi="宋体"/>
          <w:szCs w:val="21"/>
        </w:rPr>
      </w:pPr>
      <w:r>
        <w:rPr>
          <w:rFonts w:ascii="宋体" w:hAnsi="宋体"/>
          <w:szCs w:val="21"/>
        </w:rPr>
        <w:t>教育的结构</w:t>
      </w:r>
      <w:r>
        <w:rPr>
          <w:rFonts w:hint="eastAsia" w:ascii="宋体" w:hAnsi="宋体"/>
          <w:szCs w:val="21"/>
        </w:rPr>
        <w:t>：教育活动的结构；教育系统的结构。</w:t>
      </w:r>
    </w:p>
    <w:p>
      <w:pPr>
        <w:spacing w:line="360" w:lineRule="exact"/>
        <w:ind w:firstLine="420" w:firstLineChars="200"/>
        <w:rPr>
          <w:rFonts w:ascii="宋体" w:hAnsi="宋体"/>
          <w:szCs w:val="21"/>
        </w:rPr>
      </w:pPr>
      <w:r>
        <w:rPr>
          <w:rFonts w:ascii="宋体" w:hAnsi="宋体"/>
          <w:szCs w:val="21"/>
        </w:rPr>
        <w:t>教育的功能</w:t>
      </w:r>
      <w:r>
        <w:rPr>
          <w:rFonts w:hint="eastAsia" w:ascii="宋体" w:hAnsi="宋体"/>
          <w:szCs w:val="21"/>
        </w:rPr>
        <w:t>：个体发展功能与社会发展功能；正向功能与负向功能；显性功能与隐性功能。</w:t>
      </w:r>
    </w:p>
    <w:p>
      <w:pPr>
        <w:spacing w:line="360" w:lineRule="exact"/>
        <w:rPr>
          <w:rFonts w:ascii="宋体" w:hAnsi="宋体"/>
          <w:szCs w:val="21"/>
        </w:rPr>
      </w:pPr>
      <w:r>
        <w:rPr>
          <w:rFonts w:hint="eastAsia" w:ascii="宋体" w:hAnsi="宋体"/>
          <w:szCs w:val="21"/>
        </w:rPr>
        <w:t>三、我国关于教育本质问题的主要观点</w:t>
      </w:r>
    </w:p>
    <w:p>
      <w:pPr>
        <w:spacing w:line="360" w:lineRule="exact"/>
        <w:ind w:firstLine="420" w:firstLineChars="200"/>
        <w:rPr>
          <w:rFonts w:ascii="宋体" w:hAnsi="宋体"/>
          <w:szCs w:val="21"/>
        </w:rPr>
      </w:pPr>
      <w:r>
        <w:rPr>
          <w:rFonts w:hint="eastAsia" w:ascii="宋体" w:hAnsi="宋体"/>
          <w:szCs w:val="21"/>
        </w:rPr>
        <w:t>教育是上层建筑；教育是生产力；教育具有上层建筑和生产力的双重属性；教育是一种综合性的社会实践活动；教育是促进个体社会化的过程；教育是培养人的社会活动。</w:t>
      </w:r>
    </w:p>
    <w:p>
      <w:pPr>
        <w:spacing w:line="360" w:lineRule="exact"/>
        <w:rPr>
          <w:rFonts w:ascii="宋体" w:hAnsi="宋体"/>
          <w:szCs w:val="21"/>
        </w:rPr>
      </w:pPr>
      <w:r>
        <w:rPr>
          <w:rFonts w:hint="eastAsia" w:ascii="宋体" w:hAnsi="宋体"/>
          <w:szCs w:val="21"/>
        </w:rPr>
        <w:t>四、关于教育起源的主要观点</w:t>
      </w:r>
    </w:p>
    <w:p>
      <w:pPr>
        <w:spacing w:line="360" w:lineRule="exact"/>
        <w:ind w:firstLine="420" w:firstLineChars="200"/>
        <w:rPr>
          <w:rFonts w:ascii="宋体" w:hAnsi="宋体"/>
          <w:szCs w:val="21"/>
        </w:rPr>
      </w:pPr>
      <w:r>
        <w:rPr>
          <w:rFonts w:ascii="宋体" w:hAnsi="宋体"/>
          <w:szCs w:val="21"/>
        </w:rPr>
        <w:t>生物起源说</w:t>
      </w:r>
      <w:r>
        <w:rPr>
          <w:rFonts w:hint="eastAsia" w:ascii="宋体" w:hAnsi="宋体"/>
          <w:szCs w:val="21"/>
        </w:rPr>
        <w:t>；</w:t>
      </w:r>
      <w:r>
        <w:rPr>
          <w:rFonts w:ascii="宋体" w:hAnsi="宋体"/>
          <w:szCs w:val="21"/>
        </w:rPr>
        <w:t>心理起源说</w:t>
      </w:r>
      <w:r>
        <w:rPr>
          <w:rFonts w:hint="eastAsia" w:ascii="宋体" w:hAnsi="宋体"/>
          <w:szCs w:val="21"/>
        </w:rPr>
        <w:t>；</w:t>
      </w:r>
      <w:r>
        <w:rPr>
          <w:rFonts w:ascii="宋体" w:hAnsi="宋体"/>
          <w:szCs w:val="21"/>
        </w:rPr>
        <w:t>劳动起源说</w:t>
      </w:r>
      <w:r>
        <w:rPr>
          <w:rFonts w:hint="eastAsia" w:ascii="宋体" w:hAnsi="宋体"/>
          <w:szCs w:val="21"/>
        </w:rPr>
        <w:t>。</w:t>
      </w:r>
    </w:p>
    <w:p>
      <w:pPr>
        <w:spacing w:line="360" w:lineRule="exact"/>
        <w:rPr>
          <w:rFonts w:ascii="宋体" w:hAnsi="宋体"/>
          <w:szCs w:val="21"/>
        </w:rPr>
      </w:pPr>
      <w:r>
        <w:rPr>
          <w:rFonts w:hint="eastAsia" w:ascii="宋体" w:hAnsi="宋体"/>
          <w:szCs w:val="21"/>
        </w:rPr>
        <w:t>五、教育的发展</w:t>
      </w:r>
    </w:p>
    <w:p>
      <w:pPr>
        <w:spacing w:line="360" w:lineRule="exact"/>
        <w:ind w:firstLine="420" w:firstLineChars="200"/>
        <w:rPr>
          <w:rFonts w:ascii="宋体" w:hAnsi="宋体"/>
          <w:szCs w:val="21"/>
        </w:rPr>
      </w:pPr>
      <w:r>
        <w:rPr>
          <w:rFonts w:ascii="宋体" w:hAnsi="宋体"/>
          <w:szCs w:val="21"/>
        </w:rPr>
        <w:t>古代教育的特征</w:t>
      </w:r>
      <w:r>
        <w:rPr>
          <w:rFonts w:hint="eastAsia" w:ascii="宋体" w:hAnsi="宋体"/>
          <w:szCs w:val="21"/>
        </w:rPr>
        <w:t>；</w:t>
      </w:r>
      <w:r>
        <w:rPr>
          <w:rFonts w:ascii="宋体" w:hAnsi="宋体"/>
          <w:szCs w:val="21"/>
        </w:rPr>
        <w:t>近代教育的特征</w:t>
      </w:r>
      <w:r>
        <w:rPr>
          <w:rFonts w:hint="eastAsia" w:ascii="宋体" w:hAnsi="宋体"/>
          <w:szCs w:val="21"/>
        </w:rPr>
        <w:t>；</w:t>
      </w:r>
      <w:r>
        <w:rPr>
          <w:rFonts w:ascii="宋体" w:hAnsi="宋体"/>
          <w:szCs w:val="21"/>
        </w:rPr>
        <w:t>现代教育的特征</w:t>
      </w:r>
      <w:r>
        <w:rPr>
          <w:rFonts w:hint="eastAsia" w:ascii="宋体" w:hAnsi="宋体"/>
          <w:szCs w:val="21"/>
        </w:rPr>
        <w:t>。</w:t>
      </w:r>
    </w:p>
    <w:p>
      <w:pPr>
        <w:spacing w:line="360" w:lineRule="exact"/>
        <w:rPr>
          <w:rFonts w:ascii="宋体" w:hAnsi="宋体"/>
          <w:b/>
          <w:szCs w:val="21"/>
        </w:rPr>
      </w:pPr>
      <w:r>
        <w:rPr>
          <w:rFonts w:hint="eastAsia" w:ascii="宋体" w:hAnsi="宋体"/>
          <w:b/>
          <w:szCs w:val="21"/>
        </w:rPr>
        <w:t>第二章 教育与社会发展</w:t>
      </w:r>
    </w:p>
    <w:p>
      <w:pPr>
        <w:spacing w:line="360" w:lineRule="exact"/>
        <w:rPr>
          <w:rFonts w:ascii="宋体" w:hAnsi="宋体"/>
          <w:szCs w:val="21"/>
        </w:rPr>
      </w:pPr>
      <w:r>
        <w:rPr>
          <w:rFonts w:hint="eastAsia" w:ascii="宋体" w:hAnsi="宋体"/>
          <w:szCs w:val="21"/>
        </w:rPr>
        <w:t>一、关于教育与社会关系的主要理论</w:t>
      </w:r>
    </w:p>
    <w:p>
      <w:pPr>
        <w:spacing w:line="360" w:lineRule="exact"/>
        <w:ind w:firstLine="420" w:firstLineChars="200"/>
        <w:rPr>
          <w:rFonts w:ascii="宋体" w:hAnsi="宋体"/>
          <w:szCs w:val="21"/>
        </w:rPr>
      </w:pPr>
      <w:r>
        <w:rPr>
          <w:rFonts w:hint="eastAsia" w:ascii="宋体" w:hAnsi="宋体"/>
          <w:szCs w:val="21"/>
        </w:rPr>
        <w:t>教育独立论；教育万能论；人力资本论；筛选假设理论；劳动力市场理论。</w:t>
      </w:r>
    </w:p>
    <w:p>
      <w:pPr>
        <w:spacing w:line="360" w:lineRule="exact"/>
        <w:rPr>
          <w:rFonts w:ascii="宋体" w:hAnsi="宋体"/>
          <w:szCs w:val="21"/>
        </w:rPr>
      </w:pPr>
      <w:r>
        <w:rPr>
          <w:rFonts w:hint="eastAsia" w:ascii="宋体" w:hAnsi="宋体"/>
          <w:szCs w:val="21"/>
        </w:rPr>
        <w:t>二、教育的社会制约性</w:t>
      </w:r>
    </w:p>
    <w:p>
      <w:pPr>
        <w:spacing w:line="360" w:lineRule="exact"/>
        <w:ind w:firstLine="420" w:firstLineChars="200"/>
        <w:rPr>
          <w:rFonts w:ascii="宋体" w:hAnsi="宋体"/>
          <w:szCs w:val="21"/>
        </w:rPr>
      </w:pPr>
      <w:r>
        <w:rPr>
          <w:rFonts w:ascii="宋体" w:hAnsi="宋体"/>
          <w:szCs w:val="21"/>
        </w:rPr>
        <w:t>生产力对教育发展的影响和制约</w:t>
      </w:r>
      <w:r>
        <w:rPr>
          <w:rFonts w:hint="eastAsia" w:ascii="宋体" w:hAnsi="宋体"/>
          <w:szCs w:val="21"/>
        </w:rPr>
        <w:t>；</w:t>
      </w:r>
      <w:r>
        <w:rPr>
          <w:rFonts w:ascii="宋体" w:hAnsi="宋体"/>
          <w:szCs w:val="21"/>
        </w:rPr>
        <w:t>政治经济制度对教育发展的影响和制约</w:t>
      </w:r>
      <w:r>
        <w:rPr>
          <w:rFonts w:hint="eastAsia" w:ascii="宋体" w:hAnsi="宋体"/>
          <w:szCs w:val="21"/>
        </w:rPr>
        <w:t>；</w:t>
      </w:r>
      <w:r>
        <w:rPr>
          <w:rFonts w:ascii="宋体" w:hAnsi="宋体"/>
          <w:szCs w:val="21"/>
        </w:rPr>
        <w:t>文化对教育发展的影响和制约</w:t>
      </w:r>
      <w:r>
        <w:rPr>
          <w:rFonts w:hint="eastAsia" w:ascii="宋体" w:hAnsi="宋体"/>
          <w:szCs w:val="21"/>
        </w:rPr>
        <w:t>；</w:t>
      </w:r>
      <w:r>
        <w:rPr>
          <w:rFonts w:ascii="宋体" w:hAnsi="宋体"/>
          <w:szCs w:val="21"/>
        </w:rPr>
        <w:t>科学技术对教育发展的影响和制约</w:t>
      </w:r>
      <w:r>
        <w:rPr>
          <w:rFonts w:hint="eastAsia" w:ascii="宋体" w:hAnsi="宋体"/>
          <w:szCs w:val="21"/>
        </w:rPr>
        <w:t>；</w:t>
      </w:r>
      <w:r>
        <w:rPr>
          <w:rFonts w:ascii="宋体" w:hAnsi="宋体"/>
          <w:szCs w:val="21"/>
        </w:rPr>
        <w:t>人口对教育发展的影响和制约</w:t>
      </w:r>
      <w:r>
        <w:rPr>
          <w:rFonts w:hint="eastAsia" w:ascii="宋体" w:hAnsi="宋体"/>
          <w:szCs w:val="21"/>
        </w:rPr>
        <w:t>。</w:t>
      </w:r>
    </w:p>
    <w:p>
      <w:pPr>
        <w:spacing w:line="360" w:lineRule="exact"/>
        <w:rPr>
          <w:rFonts w:ascii="宋体" w:hAnsi="宋体"/>
          <w:szCs w:val="21"/>
        </w:rPr>
      </w:pPr>
      <w:r>
        <w:rPr>
          <w:rFonts w:hint="eastAsia" w:ascii="宋体" w:hAnsi="宋体"/>
          <w:szCs w:val="21"/>
        </w:rPr>
        <w:t>三、教育的社会功能</w:t>
      </w:r>
    </w:p>
    <w:p>
      <w:pPr>
        <w:spacing w:line="360" w:lineRule="exact"/>
        <w:ind w:firstLine="420" w:firstLineChars="200"/>
        <w:rPr>
          <w:rFonts w:ascii="宋体" w:hAnsi="宋体"/>
          <w:szCs w:val="21"/>
        </w:rPr>
      </w:pPr>
      <w:r>
        <w:rPr>
          <w:rFonts w:ascii="宋体" w:hAnsi="宋体"/>
          <w:szCs w:val="21"/>
        </w:rPr>
        <w:t>教育的经济功能</w:t>
      </w:r>
      <w:r>
        <w:rPr>
          <w:rFonts w:hint="eastAsia" w:ascii="宋体" w:hAnsi="宋体"/>
          <w:szCs w:val="21"/>
        </w:rPr>
        <w:t>；</w:t>
      </w:r>
      <w:r>
        <w:rPr>
          <w:rFonts w:ascii="宋体" w:hAnsi="宋体"/>
          <w:szCs w:val="21"/>
        </w:rPr>
        <w:t>教育的政治功能</w:t>
      </w:r>
      <w:r>
        <w:rPr>
          <w:rFonts w:hint="eastAsia" w:ascii="宋体" w:hAnsi="宋体"/>
          <w:szCs w:val="21"/>
        </w:rPr>
        <w:t>；</w:t>
      </w:r>
      <w:r>
        <w:rPr>
          <w:rFonts w:ascii="宋体" w:hAnsi="宋体"/>
          <w:szCs w:val="21"/>
        </w:rPr>
        <w:t>教育的文化功能</w:t>
      </w:r>
      <w:r>
        <w:rPr>
          <w:rFonts w:hint="eastAsia" w:ascii="宋体" w:hAnsi="宋体"/>
          <w:szCs w:val="21"/>
        </w:rPr>
        <w:t>；</w:t>
      </w:r>
      <w:r>
        <w:rPr>
          <w:rFonts w:ascii="宋体" w:hAnsi="宋体"/>
          <w:szCs w:val="21"/>
        </w:rPr>
        <w:t>教育的科技功能</w:t>
      </w:r>
      <w:r>
        <w:rPr>
          <w:rFonts w:hint="eastAsia" w:ascii="宋体" w:hAnsi="宋体"/>
          <w:szCs w:val="21"/>
        </w:rPr>
        <w:t>；</w:t>
      </w:r>
      <w:r>
        <w:rPr>
          <w:rFonts w:ascii="宋体" w:hAnsi="宋体"/>
          <w:szCs w:val="21"/>
        </w:rPr>
        <w:t>教育的人口功能</w:t>
      </w:r>
      <w:r>
        <w:rPr>
          <w:rFonts w:hint="eastAsia" w:ascii="宋体" w:hAnsi="宋体"/>
          <w:szCs w:val="21"/>
        </w:rPr>
        <w:t>。</w:t>
      </w:r>
    </w:p>
    <w:p>
      <w:pPr>
        <w:spacing w:line="360" w:lineRule="exact"/>
        <w:rPr>
          <w:rFonts w:ascii="宋体" w:hAnsi="宋体"/>
          <w:szCs w:val="21"/>
        </w:rPr>
      </w:pPr>
      <w:r>
        <w:rPr>
          <w:rFonts w:hint="eastAsia" w:ascii="宋体" w:hAnsi="宋体"/>
          <w:szCs w:val="21"/>
        </w:rPr>
        <w:t>四、当代社会发展对教育的需求与挑战</w:t>
      </w:r>
    </w:p>
    <w:p>
      <w:pPr>
        <w:spacing w:line="360" w:lineRule="exact"/>
        <w:ind w:firstLine="420" w:firstLineChars="200"/>
        <w:rPr>
          <w:rFonts w:ascii="宋体" w:hAnsi="宋体"/>
          <w:szCs w:val="21"/>
        </w:rPr>
      </w:pPr>
      <w:r>
        <w:rPr>
          <w:rFonts w:hint="eastAsia" w:ascii="宋体" w:hAnsi="宋体"/>
          <w:szCs w:val="21"/>
        </w:rPr>
        <w:t>现代化与教育变革；全球化与教育变革；知识经济与教育变革；信息社会与教育变革；多元文化与教育变革。</w:t>
      </w:r>
    </w:p>
    <w:p>
      <w:pPr>
        <w:spacing w:line="360" w:lineRule="exact"/>
        <w:rPr>
          <w:rFonts w:ascii="宋体" w:hAnsi="宋体"/>
          <w:b/>
          <w:szCs w:val="21"/>
        </w:rPr>
      </w:pPr>
      <w:r>
        <w:rPr>
          <w:rFonts w:hint="eastAsia" w:ascii="宋体" w:hAnsi="宋体"/>
          <w:b/>
          <w:szCs w:val="21"/>
        </w:rPr>
        <w:t>第三章 教育与人的发展</w:t>
      </w:r>
    </w:p>
    <w:p>
      <w:pPr>
        <w:spacing w:line="360" w:lineRule="exact"/>
        <w:rPr>
          <w:rFonts w:ascii="宋体" w:hAnsi="宋体"/>
          <w:szCs w:val="21"/>
        </w:rPr>
      </w:pPr>
      <w:r>
        <w:rPr>
          <w:rFonts w:hint="eastAsia" w:ascii="宋体" w:hAnsi="宋体"/>
          <w:szCs w:val="21"/>
        </w:rPr>
        <w:t>一、</w:t>
      </w:r>
      <w:r>
        <w:rPr>
          <w:rFonts w:ascii="宋体" w:hAnsi="宋体"/>
          <w:szCs w:val="21"/>
        </w:rPr>
        <w:t>人的身心发展特点及其对教育的制约</w:t>
      </w:r>
    </w:p>
    <w:p>
      <w:pPr>
        <w:spacing w:line="360" w:lineRule="exact"/>
        <w:ind w:firstLine="420" w:firstLineChars="200"/>
        <w:rPr>
          <w:rFonts w:ascii="宋体" w:hAnsi="宋体"/>
          <w:szCs w:val="21"/>
        </w:rPr>
      </w:pPr>
      <w:r>
        <w:rPr>
          <w:rFonts w:ascii="宋体" w:hAnsi="宋体"/>
          <w:szCs w:val="21"/>
        </w:rPr>
        <w:t>人的身心发展的主要特点</w:t>
      </w:r>
      <w:r>
        <w:rPr>
          <w:rFonts w:hint="eastAsia" w:ascii="宋体" w:hAnsi="宋体"/>
          <w:szCs w:val="21"/>
        </w:rPr>
        <w:t>；</w:t>
      </w:r>
      <w:r>
        <w:rPr>
          <w:rFonts w:ascii="宋体" w:hAnsi="宋体"/>
          <w:szCs w:val="21"/>
        </w:rPr>
        <w:t>人的身心发展特点对教育的制约</w:t>
      </w:r>
      <w:r>
        <w:rPr>
          <w:rFonts w:hint="eastAsia" w:ascii="宋体" w:hAnsi="宋体"/>
          <w:szCs w:val="21"/>
        </w:rPr>
        <w:t>。</w:t>
      </w:r>
    </w:p>
    <w:p>
      <w:pPr>
        <w:spacing w:line="360" w:lineRule="exact"/>
        <w:rPr>
          <w:rFonts w:ascii="宋体" w:hAnsi="宋体"/>
          <w:szCs w:val="21"/>
        </w:rPr>
      </w:pPr>
      <w:r>
        <w:rPr>
          <w:rFonts w:hint="eastAsia" w:ascii="宋体" w:hAnsi="宋体"/>
          <w:szCs w:val="21"/>
        </w:rPr>
        <w:t>二、</w:t>
      </w:r>
      <w:r>
        <w:rPr>
          <w:rFonts w:ascii="宋体" w:hAnsi="宋体"/>
          <w:szCs w:val="21"/>
        </w:rPr>
        <w:t>人的身心发展的主要影响因素</w:t>
      </w:r>
    </w:p>
    <w:p>
      <w:pPr>
        <w:spacing w:line="360" w:lineRule="exact"/>
        <w:ind w:firstLine="420" w:firstLineChars="200"/>
        <w:rPr>
          <w:rFonts w:ascii="宋体" w:hAnsi="宋体"/>
          <w:szCs w:val="21"/>
        </w:rPr>
      </w:pPr>
      <w:r>
        <w:rPr>
          <w:rFonts w:ascii="宋体" w:hAnsi="宋体"/>
          <w:szCs w:val="21"/>
        </w:rPr>
        <w:t>关于影响人的身心发展因素的主要观点</w:t>
      </w:r>
      <w:r>
        <w:rPr>
          <w:rFonts w:hint="eastAsia" w:ascii="宋体" w:hAnsi="宋体"/>
          <w:szCs w:val="21"/>
        </w:rPr>
        <w:t>；</w:t>
      </w:r>
      <w:r>
        <w:rPr>
          <w:rFonts w:ascii="宋体" w:hAnsi="宋体"/>
          <w:szCs w:val="21"/>
        </w:rPr>
        <w:t>遗传素质及其在人的身心发展中的作用</w:t>
      </w:r>
      <w:r>
        <w:rPr>
          <w:rFonts w:hint="eastAsia" w:ascii="宋体" w:hAnsi="宋体"/>
          <w:szCs w:val="21"/>
        </w:rPr>
        <w:t>；</w:t>
      </w:r>
      <w:r>
        <w:rPr>
          <w:rFonts w:ascii="宋体" w:hAnsi="宋体"/>
          <w:szCs w:val="21"/>
        </w:rPr>
        <w:t>环境及其在人的身心发展中的作用</w:t>
      </w:r>
      <w:r>
        <w:rPr>
          <w:rFonts w:hint="eastAsia" w:ascii="宋体" w:hAnsi="宋体"/>
          <w:szCs w:val="21"/>
        </w:rPr>
        <w:t>。</w:t>
      </w:r>
    </w:p>
    <w:p>
      <w:pPr>
        <w:spacing w:line="360" w:lineRule="exact"/>
        <w:rPr>
          <w:rFonts w:ascii="宋体" w:hAnsi="宋体"/>
          <w:szCs w:val="21"/>
        </w:rPr>
      </w:pPr>
      <w:r>
        <w:rPr>
          <w:rFonts w:hint="eastAsia" w:ascii="宋体" w:hAnsi="宋体"/>
          <w:szCs w:val="21"/>
        </w:rPr>
        <w:t>三、学校教育在人的身心发展中的作用</w:t>
      </w:r>
    </w:p>
    <w:p>
      <w:pPr>
        <w:spacing w:line="360" w:lineRule="exact"/>
        <w:ind w:firstLine="420" w:firstLineChars="200"/>
        <w:rPr>
          <w:rFonts w:ascii="宋体" w:hAnsi="宋体"/>
          <w:szCs w:val="21"/>
        </w:rPr>
      </w:pPr>
      <w:r>
        <w:rPr>
          <w:rFonts w:ascii="宋体" w:hAnsi="宋体"/>
          <w:szCs w:val="21"/>
        </w:rPr>
        <w:t>个体个性化与个体社会化</w:t>
      </w:r>
      <w:r>
        <w:rPr>
          <w:rFonts w:hint="eastAsia" w:ascii="宋体" w:hAnsi="宋体"/>
          <w:szCs w:val="21"/>
        </w:rPr>
        <w:t>；</w:t>
      </w:r>
      <w:r>
        <w:rPr>
          <w:rFonts w:ascii="宋体" w:hAnsi="宋体"/>
          <w:szCs w:val="21"/>
        </w:rPr>
        <w:t>学校教育在人的身心发展中的主导作用及有效发挥的条件</w:t>
      </w:r>
      <w:r>
        <w:rPr>
          <w:rFonts w:hint="eastAsia" w:ascii="宋体" w:hAnsi="宋体"/>
          <w:szCs w:val="21"/>
        </w:rPr>
        <w:t>。</w:t>
      </w:r>
    </w:p>
    <w:p>
      <w:pPr>
        <w:spacing w:line="360" w:lineRule="exact"/>
        <w:rPr>
          <w:rFonts w:ascii="宋体" w:hAnsi="宋体"/>
          <w:b/>
          <w:szCs w:val="21"/>
        </w:rPr>
      </w:pPr>
      <w:r>
        <w:rPr>
          <w:rFonts w:hint="eastAsia" w:ascii="宋体" w:hAnsi="宋体"/>
          <w:b/>
          <w:szCs w:val="21"/>
        </w:rPr>
        <w:t>第四章 教育目的与培养目标</w:t>
      </w:r>
    </w:p>
    <w:p>
      <w:pPr>
        <w:spacing w:line="360" w:lineRule="exact"/>
        <w:rPr>
          <w:rFonts w:ascii="宋体" w:hAnsi="宋体"/>
          <w:szCs w:val="21"/>
        </w:rPr>
      </w:pPr>
      <w:r>
        <w:rPr>
          <w:rFonts w:hint="eastAsia" w:ascii="宋体" w:hAnsi="宋体"/>
          <w:szCs w:val="21"/>
        </w:rPr>
        <w:t>一、教育目的</w:t>
      </w:r>
    </w:p>
    <w:p>
      <w:pPr>
        <w:spacing w:line="360" w:lineRule="exact"/>
        <w:ind w:firstLine="420" w:firstLineChars="200"/>
        <w:rPr>
          <w:rFonts w:ascii="宋体" w:hAnsi="宋体"/>
          <w:szCs w:val="21"/>
        </w:rPr>
      </w:pPr>
      <w:r>
        <w:rPr>
          <w:rFonts w:ascii="宋体" w:hAnsi="宋体"/>
          <w:szCs w:val="21"/>
        </w:rPr>
        <w:t>教育目的的概念</w:t>
      </w:r>
      <w:r>
        <w:rPr>
          <w:rFonts w:hint="eastAsia" w:ascii="宋体" w:hAnsi="宋体"/>
          <w:szCs w:val="21"/>
        </w:rPr>
        <w:t>：教育目的的定义；教育目的与教育方针的关系。</w:t>
      </w:r>
    </w:p>
    <w:p>
      <w:pPr>
        <w:spacing w:line="360" w:lineRule="exact"/>
        <w:ind w:firstLine="424" w:firstLineChars="202"/>
        <w:rPr>
          <w:rFonts w:ascii="宋体" w:hAnsi="宋体"/>
          <w:szCs w:val="21"/>
        </w:rPr>
      </w:pPr>
      <w:r>
        <w:rPr>
          <w:rFonts w:ascii="宋体" w:hAnsi="宋体"/>
          <w:szCs w:val="21"/>
        </w:rPr>
        <w:t>关于教育目的的主要理论</w:t>
      </w:r>
      <w:r>
        <w:rPr>
          <w:rFonts w:hint="eastAsia" w:ascii="宋体" w:hAnsi="宋体"/>
          <w:szCs w:val="21"/>
        </w:rPr>
        <w:t>：个人本位论，社会本位论；内在目的论，外在目的论；教育准备生活说，教育适应生活说；马克思主义关于人的全面发展学说。</w:t>
      </w:r>
    </w:p>
    <w:p>
      <w:pPr>
        <w:spacing w:line="360" w:lineRule="exact"/>
        <w:ind w:firstLine="420" w:firstLineChars="200"/>
        <w:rPr>
          <w:rFonts w:ascii="宋体" w:hAnsi="宋体"/>
          <w:szCs w:val="21"/>
        </w:rPr>
      </w:pPr>
      <w:r>
        <w:rPr>
          <w:rFonts w:ascii="宋体" w:hAnsi="宋体"/>
          <w:szCs w:val="21"/>
        </w:rPr>
        <w:t>教育目的确立的依据</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我国的教育目的</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全面发展教育的构成</w:t>
      </w:r>
      <w:r>
        <w:rPr>
          <w:rFonts w:hint="eastAsia" w:ascii="宋体" w:hAnsi="宋体"/>
          <w:szCs w:val="21"/>
        </w:rPr>
        <w:t>：全面发展教育的组成部分：全面发展教育各组成部分之间的关系。</w:t>
      </w:r>
    </w:p>
    <w:p>
      <w:pPr>
        <w:spacing w:line="360" w:lineRule="exact"/>
        <w:rPr>
          <w:rFonts w:ascii="宋体" w:hAnsi="宋体"/>
          <w:szCs w:val="21"/>
        </w:rPr>
      </w:pPr>
      <w:r>
        <w:rPr>
          <w:rFonts w:hint="eastAsia" w:ascii="宋体" w:hAnsi="宋体"/>
          <w:szCs w:val="21"/>
        </w:rPr>
        <w:t>二、培养目标</w:t>
      </w:r>
    </w:p>
    <w:p>
      <w:pPr>
        <w:spacing w:line="360" w:lineRule="exact"/>
        <w:ind w:firstLine="420" w:firstLineChars="200"/>
        <w:rPr>
          <w:rFonts w:ascii="宋体" w:hAnsi="宋体"/>
          <w:szCs w:val="21"/>
        </w:rPr>
      </w:pPr>
      <w:r>
        <w:rPr>
          <w:rFonts w:ascii="宋体" w:hAnsi="宋体"/>
          <w:szCs w:val="21"/>
        </w:rPr>
        <w:t>培养目标的概念</w:t>
      </w:r>
      <w:r>
        <w:rPr>
          <w:rFonts w:hint="eastAsia" w:ascii="宋体" w:hAnsi="宋体"/>
          <w:szCs w:val="21"/>
        </w:rPr>
        <w:t>：培养目标的定义；培养目标与教育目的的关系。</w:t>
      </w:r>
    </w:p>
    <w:p>
      <w:pPr>
        <w:spacing w:line="360" w:lineRule="exact"/>
        <w:ind w:firstLine="420" w:firstLineChars="200"/>
        <w:rPr>
          <w:rFonts w:ascii="宋体" w:hAnsi="宋体"/>
          <w:szCs w:val="21"/>
        </w:rPr>
      </w:pPr>
      <w:r>
        <w:rPr>
          <w:rFonts w:ascii="宋体" w:hAnsi="宋体"/>
          <w:szCs w:val="21"/>
        </w:rPr>
        <w:t>我国中小学培养目标</w:t>
      </w:r>
      <w:r>
        <w:rPr>
          <w:rFonts w:hint="eastAsia" w:ascii="宋体" w:hAnsi="宋体"/>
          <w:szCs w:val="21"/>
        </w:rPr>
        <w:t>。</w:t>
      </w:r>
    </w:p>
    <w:p>
      <w:pPr>
        <w:spacing w:line="360" w:lineRule="exact"/>
        <w:rPr>
          <w:rFonts w:ascii="宋体" w:hAnsi="宋体"/>
          <w:b/>
          <w:szCs w:val="21"/>
        </w:rPr>
      </w:pPr>
      <w:r>
        <w:rPr>
          <w:rFonts w:hint="eastAsia" w:ascii="宋体" w:hAnsi="宋体"/>
          <w:b/>
          <w:szCs w:val="21"/>
        </w:rPr>
        <w:t>第五章 教育制度</w:t>
      </w:r>
    </w:p>
    <w:p>
      <w:pPr>
        <w:spacing w:line="360" w:lineRule="exact"/>
        <w:rPr>
          <w:rFonts w:ascii="宋体" w:hAnsi="宋体"/>
          <w:szCs w:val="21"/>
        </w:rPr>
      </w:pPr>
      <w:r>
        <w:rPr>
          <w:rFonts w:hint="eastAsia" w:ascii="宋体" w:hAnsi="宋体"/>
          <w:szCs w:val="21"/>
        </w:rPr>
        <w:t>一、</w:t>
      </w:r>
      <w:r>
        <w:rPr>
          <w:rFonts w:ascii="宋体" w:hAnsi="宋体"/>
          <w:szCs w:val="21"/>
        </w:rPr>
        <w:t>教育制度的概念</w:t>
      </w:r>
    </w:p>
    <w:p>
      <w:pPr>
        <w:spacing w:line="360" w:lineRule="exact"/>
        <w:rPr>
          <w:rFonts w:ascii="宋体" w:hAnsi="宋体"/>
          <w:szCs w:val="21"/>
        </w:rPr>
      </w:pPr>
      <w:r>
        <w:rPr>
          <w:rFonts w:hint="eastAsia" w:ascii="宋体" w:hAnsi="宋体"/>
          <w:szCs w:val="21"/>
        </w:rPr>
        <w:t>二、学校教育制度</w:t>
      </w:r>
    </w:p>
    <w:p>
      <w:pPr>
        <w:spacing w:line="360" w:lineRule="exact"/>
        <w:rPr>
          <w:rFonts w:ascii="宋体" w:hAnsi="宋体"/>
          <w:szCs w:val="21"/>
        </w:rPr>
      </w:pPr>
      <w:r>
        <w:rPr>
          <w:rFonts w:hint="eastAsia" w:ascii="宋体" w:hAnsi="宋体"/>
          <w:szCs w:val="21"/>
        </w:rPr>
        <w:t>三、现代教育制度改革</w:t>
      </w:r>
    </w:p>
    <w:p>
      <w:pPr>
        <w:spacing w:line="360" w:lineRule="exact"/>
        <w:rPr>
          <w:rFonts w:ascii="宋体" w:hAnsi="宋体"/>
          <w:b/>
          <w:szCs w:val="21"/>
        </w:rPr>
      </w:pPr>
      <w:r>
        <w:rPr>
          <w:rFonts w:hint="eastAsia" w:ascii="宋体" w:hAnsi="宋体"/>
          <w:b/>
          <w:szCs w:val="21"/>
        </w:rPr>
        <w:t>第六章 课程</w:t>
      </w:r>
    </w:p>
    <w:p>
      <w:pPr>
        <w:spacing w:line="360" w:lineRule="exact"/>
        <w:rPr>
          <w:rFonts w:ascii="宋体" w:hAnsi="宋体"/>
          <w:szCs w:val="21"/>
        </w:rPr>
      </w:pPr>
      <w:r>
        <w:rPr>
          <w:rFonts w:hint="eastAsia" w:ascii="宋体" w:hAnsi="宋体"/>
          <w:szCs w:val="21"/>
        </w:rPr>
        <w:t>一、课程与课程理论</w:t>
      </w:r>
    </w:p>
    <w:p>
      <w:pPr>
        <w:spacing w:line="360" w:lineRule="exact"/>
        <w:ind w:firstLine="420" w:firstLineChars="200"/>
        <w:rPr>
          <w:rFonts w:ascii="宋体" w:hAnsi="宋体"/>
          <w:szCs w:val="21"/>
        </w:rPr>
      </w:pPr>
      <w:r>
        <w:rPr>
          <w:rFonts w:ascii="宋体" w:hAnsi="宋体"/>
          <w:szCs w:val="21"/>
        </w:rPr>
        <w:t>课程的概念</w:t>
      </w:r>
      <w:r>
        <w:rPr>
          <w:rFonts w:hint="eastAsia" w:ascii="宋体" w:hAnsi="宋体"/>
          <w:szCs w:val="21"/>
        </w:rPr>
        <w:t>：课程的定义；课程与教学的关系。</w:t>
      </w:r>
    </w:p>
    <w:p>
      <w:pPr>
        <w:spacing w:line="360" w:lineRule="exact"/>
        <w:ind w:firstLine="420" w:firstLineChars="200"/>
        <w:rPr>
          <w:rFonts w:ascii="宋体" w:hAnsi="宋体"/>
          <w:szCs w:val="21"/>
        </w:rPr>
      </w:pPr>
      <w:r>
        <w:rPr>
          <w:rFonts w:ascii="宋体" w:hAnsi="宋体"/>
          <w:szCs w:val="21"/>
        </w:rPr>
        <w:t>课程理论及主要流派</w:t>
      </w:r>
      <w:r>
        <w:rPr>
          <w:rFonts w:hint="eastAsia" w:ascii="宋体" w:hAnsi="宋体"/>
          <w:szCs w:val="21"/>
        </w:rPr>
        <w:t>：知识中心课程理论；社会中心课程理论；学习者中心课程理论。</w:t>
      </w:r>
    </w:p>
    <w:p>
      <w:pPr>
        <w:spacing w:line="360" w:lineRule="exact"/>
        <w:rPr>
          <w:rFonts w:ascii="宋体" w:hAnsi="宋体"/>
          <w:szCs w:val="21"/>
        </w:rPr>
      </w:pPr>
      <w:r>
        <w:rPr>
          <w:rFonts w:hint="eastAsia" w:ascii="宋体" w:hAnsi="宋体"/>
          <w:szCs w:val="21"/>
        </w:rPr>
        <w:t>二、课程类型</w:t>
      </w:r>
    </w:p>
    <w:p>
      <w:pPr>
        <w:spacing w:line="360" w:lineRule="exact"/>
        <w:ind w:firstLine="420" w:firstLineChars="200"/>
        <w:rPr>
          <w:rFonts w:ascii="宋体" w:hAnsi="宋体"/>
          <w:szCs w:val="21"/>
        </w:rPr>
      </w:pPr>
      <w:r>
        <w:rPr>
          <w:rFonts w:hint="eastAsia" w:ascii="宋体" w:hAnsi="宋体"/>
          <w:szCs w:val="21"/>
        </w:rPr>
        <w:t>学科课程与活动课程：综合课程与分科课程：必修课程与选修课程。</w:t>
      </w:r>
    </w:p>
    <w:p>
      <w:pPr>
        <w:spacing w:line="360" w:lineRule="exact"/>
        <w:rPr>
          <w:rFonts w:ascii="宋体" w:hAnsi="宋体"/>
          <w:szCs w:val="21"/>
        </w:rPr>
      </w:pPr>
      <w:r>
        <w:rPr>
          <w:rFonts w:hint="eastAsia" w:ascii="宋体" w:hAnsi="宋体"/>
          <w:szCs w:val="21"/>
        </w:rPr>
        <w:t>三、课程编制</w:t>
      </w:r>
    </w:p>
    <w:p>
      <w:pPr>
        <w:spacing w:line="360" w:lineRule="exact"/>
        <w:ind w:firstLine="420" w:firstLineChars="200"/>
        <w:rPr>
          <w:rFonts w:ascii="宋体" w:hAnsi="宋体"/>
          <w:szCs w:val="21"/>
        </w:rPr>
      </w:pPr>
      <w:r>
        <w:rPr>
          <w:rFonts w:ascii="宋体" w:hAnsi="宋体"/>
          <w:szCs w:val="21"/>
        </w:rPr>
        <w:t>泰勒原理</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课程计划、课程标准与教材</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课程日标</w:t>
      </w:r>
      <w:r>
        <w:rPr>
          <w:rFonts w:hint="eastAsia" w:ascii="宋体" w:hAnsi="宋体"/>
          <w:szCs w:val="21"/>
        </w:rPr>
        <w:t>：课程目标的概念；课程目标的来源；课程目标与培养目标、教学目标的关系；布鲁姆教育目标分类学。</w:t>
      </w:r>
    </w:p>
    <w:p>
      <w:pPr>
        <w:spacing w:line="360" w:lineRule="exact"/>
        <w:ind w:firstLine="420" w:firstLineChars="200"/>
        <w:rPr>
          <w:rFonts w:ascii="宋体" w:hAnsi="宋体"/>
          <w:szCs w:val="21"/>
        </w:rPr>
      </w:pPr>
      <w:r>
        <w:rPr>
          <w:rFonts w:ascii="宋体" w:hAnsi="宋体"/>
          <w:szCs w:val="21"/>
        </w:rPr>
        <w:t>课程的范围与结构</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课程实施</w:t>
      </w:r>
      <w:r>
        <w:rPr>
          <w:rFonts w:hint="eastAsia" w:ascii="宋体" w:hAnsi="宋体"/>
          <w:szCs w:val="21"/>
        </w:rPr>
        <w:t>：课程实施的取向；影响课程实施的因素。</w:t>
      </w:r>
    </w:p>
    <w:p>
      <w:pPr>
        <w:spacing w:line="360" w:lineRule="exact"/>
        <w:ind w:firstLine="420" w:firstLineChars="200"/>
        <w:rPr>
          <w:rFonts w:ascii="宋体" w:hAnsi="宋体"/>
          <w:szCs w:val="21"/>
        </w:rPr>
      </w:pPr>
      <w:r>
        <w:rPr>
          <w:rFonts w:ascii="宋体" w:hAnsi="宋体"/>
          <w:szCs w:val="21"/>
        </w:rPr>
        <w:t>课程评价</w:t>
      </w:r>
      <w:r>
        <w:rPr>
          <w:rFonts w:hint="eastAsia" w:ascii="宋体" w:hAnsi="宋体"/>
          <w:szCs w:val="21"/>
        </w:rPr>
        <w:t>：课程评价的含义；课程评价的模式与功能；课程评价的主要范围。</w:t>
      </w:r>
    </w:p>
    <w:p>
      <w:pPr>
        <w:spacing w:line="360" w:lineRule="exact"/>
        <w:rPr>
          <w:rFonts w:ascii="宋体" w:hAnsi="宋体"/>
          <w:szCs w:val="21"/>
        </w:rPr>
      </w:pPr>
      <w:r>
        <w:rPr>
          <w:rFonts w:hint="eastAsia" w:ascii="宋体" w:hAnsi="宋体"/>
          <w:szCs w:val="21"/>
        </w:rPr>
        <w:t>四、课程改革</w:t>
      </w:r>
    </w:p>
    <w:p>
      <w:pPr>
        <w:spacing w:line="360" w:lineRule="exact"/>
        <w:ind w:firstLine="420" w:firstLineChars="200"/>
        <w:rPr>
          <w:rFonts w:ascii="宋体" w:hAnsi="宋体"/>
          <w:szCs w:val="21"/>
        </w:rPr>
      </w:pPr>
      <w:r>
        <w:rPr>
          <w:rFonts w:ascii="宋体" w:hAnsi="宋体"/>
          <w:szCs w:val="21"/>
        </w:rPr>
        <w:t>影响课程改革的主要因素</w:t>
      </w:r>
      <w:r>
        <w:rPr>
          <w:rFonts w:hint="eastAsia" w:ascii="宋体" w:hAnsi="宋体"/>
          <w:szCs w:val="21"/>
        </w:rPr>
        <w:t>：政治因素；经济囚素；文化因素；科技革新；学生发展。</w:t>
      </w:r>
    </w:p>
    <w:p>
      <w:pPr>
        <w:spacing w:line="360" w:lineRule="exact"/>
        <w:ind w:firstLine="420" w:firstLineChars="200"/>
        <w:rPr>
          <w:rFonts w:ascii="宋体" w:hAnsi="宋体"/>
          <w:szCs w:val="21"/>
        </w:rPr>
      </w:pPr>
      <w:r>
        <w:rPr>
          <w:rFonts w:ascii="宋体" w:hAnsi="宋体"/>
          <w:szCs w:val="21"/>
        </w:rPr>
        <w:t>20世纪60年代以来国外的主要课程改革</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当前我国基础教育课程改革</w:t>
      </w:r>
      <w:r>
        <w:rPr>
          <w:rFonts w:hint="eastAsia" w:ascii="宋体" w:hAnsi="宋体"/>
          <w:szCs w:val="21"/>
        </w:rPr>
        <w:t>。</w:t>
      </w:r>
    </w:p>
    <w:p>
      <w:pPr>
        <w:spacing w:line="360" w:lineRule="exact"/>
        <w:rPr>
          <w:rFonts w:ascii="宋体" w:hAnsi="宋体"/>
          <w:b/>
          <w:szCs w:val="21"/>
        </w:rPr>
      </w:pPr>
      <w:r>
        <w:rPr>
          <w:rFonts w:hint="eastAsia" w:ascii="宋体" w:hAnsi="宋体"/>
          <w:b/>
          <w:szCs w:val="21"/>
        </w:rPr>
        <w:t>第七章 教学</w:t>
      </w:r>
    </w:p>
    <w:p>
      <w:pPr>
        <w:spacing w:line="360" w:lineRule="exact"/>
        <w:rPr>
          <w:rFonts w:ascii="宋体" w:hAnsi="宋体"/>
          <w:szCs w:val="21"/>
        </w:rPr>
      </w:pPr>
      <w:r>
        <w:rPr>
          <w:rFonts w:hint="eastAsia" w:ascii="宋体" w:hAnsi="宋体"/>
          <w:szCs w:val="21"/>
        </w:rPr>
        <w:t>一、教学概述</w:t>
      </w:r>
    </w:p>
    <w:p>
      <w:pPr>
        <w:spacing w:line="360" w:lineRule="exact"/>
        <w:ind w:firstLine="420" w:firstLineChars="200"/>
        <w:rPr>
          <w:rFonts w:ascii="宋体" w:hAnsi="宋体"/>
          <w:szCs w:val="21"/>
        </w:rPr>
      </w:pPr>
      <w:r>
        <w:rPr>
          <w:rFonts w:ascii="宋体" w:hAnsi="宋体"/>
          <w:szCs w:val="21"/>
        </w:rPr>
        <w:t>教学的概念</w:t>
      </w:r>
      <w:r>
        <w:rPr>
          <w:rFonts w:hint="eastAsia" w:ascii="宋体" w:hAnsi="宋体"/>
          <w:szCs w:val="21"/>
        </w:rPr>
        <w:t>：教学的定义；教学与教育、智育、上课的区别与联系。</w:t>
      </w:r>
    </w:p>
    <w:p>
      <w:pPr>
        <w:spacing w:line="360" w:lineRule="exact"/>
        <w:ind w:firstLine="420" w:firstLineChars="200"/>
        <w:rPr>
          <w:rFonts w:ascii="宋体" w:hAnsi="宋体"/>
          <w:szCs w:val="21"/>
        </w:rPr>
      </w:pPr>
      <w:r>
        <w:rPr>
          <w:rFonts w:ascii="宋体" w:hAnsi="宋体"/>
          <w:szCs w:val="21"/>
        </w:rPr>
        <w:t>教学的主要作用与任务</w:t>
      </w:r>
      <w:r>
        <w:rPr>
          <w:rFonts w:hint="eastAsia" w:ascii="宋体" w:hAnsi="宋体"/>
          <w:szCs w:val="21"/>
        </w:rPr>
        <w:t>。</w:t>
      </w:r>
    </w:p>
    <w:p>
      <w:pPr>
        <w:spacing w:line="360" w:lineRule="exact"/>
        <w:rPr>
          <w:rFonts w:ascii="宋体" w:hAnsi="宋体"/>
          <w:szCs w:val="21"/>
        </w:rPr>
      </w:pPr>
      <w:r>
        <w:rPr>
          <w:rFonts w:hint="eastAsia" w:ascii="宋体" w:hAnsi="宋体"/>
          <w:szCs w:val="21"/>
        </w:rPr>
        <w:t>二、教学理论及主要流派</w:t>
      </w:r>
    </w:p>
    <w:p>
      <w:pPr>
        <w:spacing w:line="360" w:lineRule="exact"/>
        <w:ind w:firstLine="420" w:firstLineChars="200"/>
        <w:rPr>
          <w:rFonts w:ascii="宋体" w:hAnsi="宋体"/>
          <w:szCs w:val="21"/>
        </w:rPr>
      </w:pPr>
      <w:r>
        <w:rPr>
          <w:rFonts w:ascii="宋体" w:hAnsi="宋体"/>
          <w:szCs w:val="21"/>
        </w:rPr>
        <w:t>教学理论概述</w:t>
      </w:r>
      <w:r>
        <w:rPr>
          <w:rFonts w:hint="eastAsia" w:ascii="宋体" w:hAnsi="宋体"/>
          <w:szCs w:val="21"/>
        </w:rPr>
        <w:t>：学习理论及其与教学理论的关系；教学理论与课程理论的关系；教学理论的形成与发展。</w:t>
      </w:r>
    </w:p>
    <w:p>
      <w:pPr>
        <w:spacing w:line="360" w:lineRule="exact"/>
        <w:ind w:firstLine="420" w:firstLineChars="200"/>
        <w:rPr>
          <w:rFonts w:ascii="宋体" w:hAnsi="宋体"/>
          <w:szCs w:val="21"/>
        </w:rPr>
      </w:pPr>
      <w:r>
        <w:rPr>
          <w:rFonts w:ascii="宋体" w:hAnsi="宋体"/>
          <w:szCs w:val="21"/>
        </w:rPr>
        <w:t>当代主要教学理论流派</w:t>
      </w:r>
      <w:r>
        <w:rPr>
          <w:rFonts w:hint="eastAsia" w:ascii="宋体" w:hAnsi="宋体"/>
          <w:szCs w:val="21"/>
        </w:rPr>
        <w:t>：行为主义教学理论；认知主义教学理论；人本主义教学理论。</w:t>
      </w:r>
    </w:p>
    <w:p>
      <w:pPr>
        <w:spacing w:line="360" w:lineRule="exact"/>
        <w:rPr>
          <w:rFonts w:ascii="宋体" w:hAnsi="宋体"/>
          <w:szCs w:val="21"/>
        </w:rPr>
      </w:pPr>
      <w:r>
        <w:rPr>
          <w:rFonts w:hint="eastAsia" w:ascii="宋体" w:hAnsi="宋体"/>
          <w:szCs w:val="21"/>
        </w:rPr>
        <w:t>三、教学过程</w:t>
      </w:r>
    </w:p>
    <w:p>
      <w:pPr>
        <w:spacing w:line="360" w:lineRule="exact"/>
        <w:ind w:firstLine="420" w:firstLineChars="200"/>
        <w:rPr>
          <w:rFonts w:ascii="宋体" w:hAnsi="宋体"/>
          <w:szCs w:val="21"/>
        </w:rPr>
      </w:pPr>
      <w:r>
        <w:rPr>
          <w:rFonts w:ascii="宋体" w:hAnsi="宋体"/>
          <w:szCs w:val="21"/>
        </w:rPr>
        <w:t>关于教学过程本质的主要观点</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教学过程中应处理好的几种关系</w:t>
      </w:r>
      <w:r>
        <w:rPr>
          <w:rFonts w:hint="eastAsia" w:ascii="宋体" w:hAnsi="宋体"/>
          <w:szCs w:val="21"/>
        </w:rPr>
        <w:t>：间接经验与直接经验的关系；掌握知识与培养思想品德的关系；掌握知识与提高能力的关系；智力因素与非智力因素的关系；教师主导作用与学生主体作用的关系。</w:t>
      </w:r>
    </w:p>
    <w:p>
      <w:pPr>
        <w:spacing w:line="360" w:lineRule="exact"/>
        <w:ind w:firstLine="420" w:firstLineChars="200"/>
        <w:rPr>
          <w:rFonts w:ascii="宋体" w:hAnsi="宋体"/>
          <w:szCs w:val="21"/>
        </w:rPr>
      </w:pPr>
      <w:r>
        <w:rPr>
          <w:rFonts w:ascii="宋体" w:hAnsi="宋体"/>
          <w:szCs w:val="21"/>
        </w:rPr>
        <w:t>教学设计</w:t>
      </w:r>
      <w:r>
        <w:rPr>
          <w:rFonts w:hint="eastAsia" w:ascii="宋体" w:hAnsi="宋体"/>
          <w:szCs w:val="21"/>
        </w:rPr>
        <w:t>：教学设计的概念；教学设计的过程与方法；教学设计的模式。</w:t>
      </w:r>
    </w:p>
    <w:p>
      <w:pPr>
        <w:spacing w:line="360" w:lineRule="exact"/>
        <w:rPr>
          <w:rFonts w:ascii="宋体" w:hAnsi="宋体"/>
          <w:szCs w:val="21"/>
        </w:rPr>
      </w:pPr>
      <w:r>
        <w:rPr>
          <w:rFonts w:hint="eastAsia" w:ascii="宋体" w:hAnsi="宋体"/>
          <w:szCs w:val="21"/>
        </w:rPr>
        <w:t>四、教学模式</w:t>
      </w:r>
    </w:p>
    <w:p>
      <w:pPr>
        <w:spacing w:line="360" w:lineRule="exact"/>
        <w:ind w:firstLine="420" w:firstLineChars="200"/>
        <w:rPr>
          <w:rFonts w:ascii="宋体" w:hAnsi="宋体"/>
          <w:szCs w:val="21"/>
        </w:rPr>
      </w:pPr>
      <w:r>
        <w:rPr>
          <w:rFonts w:ascii="宋体" w:hAnsi="宋体"/>
          <w:szCs w:val="21"/>
        </w:rPr>
        <w:t>教学模式概述</w:t>
      </w:r>
      <w:r>
        <w:rPr>
          <w:rFonts w:hint="eastAsia" w:ascii="宋体" w:hAnsi="宋体"/>
          <w:szCs w:val="21"/>
        </w:rPr>
        <w:t>：教学模式的概念；教学模式的特点；教学模式的结构。</w:t>
      </w:r>
    </w:p>
    <w:p>
      <w:pPr>
        <w:spacing w:line="360" w:lineRule="exact"/>
        <w:ind w:firstLine="420" w:firstLineChars="200"/>
        <w:rPr>
          <w:rFonts w:ascii="宋体" w:hAnsi="宋体"/>
          <w:szCs w:val="21"/>
        </w:rPr>
      </w:pPr>
      <w:r>
        <w:rPr>
          <w:rFonts w:ascii="宋体" w:hAnsi="宋体"/>
          <w:szCs w:val="21"/>
        </w:rPr>
        <w:t>当代国外主要教学模式</w:t>
      </w:r>
      <w:r>
        <w:rPr>
          <w:rFonts w:hint="eastAsia" w:ascii="宋体" w:hAnsi="宋体"/>
          <w:szCs w:val="21"/>
        </w:rPr>
        <w:t>：程序教学模式；发现教学模式；掌握学习教学模式；暗示教学模式；范例教学模式；非指导性教学模式。</w:t>
      </w:r>
    </w:p>
    <w:p>
      <w:pPr>
        <w:spacing w:line="360" w:lineRule="exact"/>
        <w:ind w:firstLine="420" w:firstLineChars="200"/>
        <w:rPr>
          <w:rFonts w:ascii="宋体" w:hAnsi="宋体"/>
          <w:szCs w:val="21"/>
        </w:rPr>
      </w:pPr>
      <w:r>
        <w:rPr>
          <w:rFonts w:ascii="宋体" w:hAnsi="宋体"/>
          <w:szCs w:val="21"/>
        </w:rPr>
        <w:t>当代我国主要教学模式</w:t>
      </w:r>
      <w:r>
        <w:rPr>
          <w:rFonts w:hint="eastAsia" w:ascii="宋体" w:hAnsi="宋体"/>
          <w:szCs w:val="21"/>
        </w:rPr>
        <w:t>。</w:t>
      </w:r>
    </w:p>
    <w:p>
      <w:pPr>
        <w:spacing w:line="360" w:lineRule="exact"/>
        <w:rPr>
          <w:rFonts w:ascii="宋体" w:hAnsi="宋体"/>
          <w:szCs w:val="21"/>
        </w:rPr>
      </w:pPr>
      <w:r>
        <w:rPr>
          <w:rFonts w:hint="eastAsia" w:ascii="宋体" w:hAnsi="宋体"/>
          <w:szCs w:val="21"/>
        </w:rPr>
        <w:t>五、教学原则</w:t>
      </w:r>
    </w:p>
    <w:p>
      <w:pPr>
        <w:spacing w:line="360" w:lineRule="exact"/>
        <w:ind w:firstLine="420" w:firstLineChars="200"/>
        <w:rPr>
          <w:rFonts w:ascii="宋体" w:hAnsi="宋体"/>
          <w:szCs w:val="21"/>
        </w:rPr>
      </w:pPr>
      <w:r>
        <w:rPr>
          <w:rFonts w:ascii="宋体" w:hAnsi="宋体"/>
          <w:szCs w:val="21"/>
        </w:rPr>
        <w:t>教学原则的概念及确立依据</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中小学教学的基本原则</w:t>
      </w:r>
      <w:r>
        <w:rPr>
          <w:rFonts w:hint="eastAsia" w:ascii="宋体" w:hAnsi="宋体"/>
          <w:szCs w:val="21"/>
        </w:rPr>
        <w:t>：直观性原则；启发性原则；系统性原则；巩固性原则；量力性原则；思想性和科学性统一的原则；理论联系实际原则；因材施教原则。</w:t>
      </w:r>
    </w:p>
    <w:p>
      <w:pPr>
        <w:spacing w:line="360" w:lineRule="exact"/>
        <w:rPr>
          <w:rFonts w:ascii="宋体" w:hAnsi="宋体"/>
          <w:szCs w:val="21"/>
        </w:rPr>
      </w:pPr>
      <w:r>
        <w:rPr>
          <w:rFonts w:hint="eastAsia" w:ascii="宋体" w:hAnsi="宋体"/>
          <w:szCs w:val="21"/>
        </w:rPr>
        <w:t>六、教学组织形式</w:t>
      </w:r>
    </w:p>
    <w:p>
      <w:pPr>
        <w:spacing w:line="360" w:lineRule="exact"/>
        <w:ind w:firstLine="420" w:firstLineChars="200"/>
        <w:rPr>
          <w:rFonts w:ascii="宋体" w:hAnsi="宋体"/>
          <w:szCs w:val="21"/>
        </w:rPr>
      </w:pPr>
      <w:r>
        <w:rPr>
          <w:rFonts w:ascii="宋体" w:hAnsi="宋体"/>
          <w:szCs w:val="21"/>
        </w:rPr>
        <w:t>教学组织形式的历史发展</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班级授课制</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教学组织形式的改革</w:t>
      </w:r>
      <w:r>
        <w:rPr>
          <w:rFonts w:hint="eastAsia" w:ascii="宋体" w:hAnsi="宋体"/>
          <w:szCs w:val="21"/>
        </w:rPr>
        <w:t>。</w:t>
      </w:r>
    </w:p>
    <w:p>
      <w:pPr>
        <w:spacing w:line="360" w:lineRule="exact"/>
        <w:rPr>
          <w:rFonts w:ascii="宋体" w:hAnsi="宋体"/>
          <w:szCs w:val="21"/>
        </w:rPr>
      </w:pPr>
      <w:r>
        <w:rPr>
          <w:rFonts w:hint="eastAsia" w:ascii="宋体" w:hAnsi="宋体"/>
          <w:szCs w:val="21"/>
        </w:rPr>
        <w:t>七、中小学常用的教学方法</w:t>
      </w:r>
    </w:p>
    <w:p>
      <w:pPr>
        <w:spacing w:line="360" w:lineRule="exact"/>
        <w:ind w:firstLine="420" w:firstLineChars="200"/>
        <w:rPr>
          <w:rFonts w:ascii="宋体" w:hAnsi="宋体"/>
          <w:szCs w:val="21"/>
        </w:rPr>
      </w:pPr>
      <w:r>
        <w:rPr>
          <w:rFonts w:hint="eastAsia" w:ascii="宋体" w:hAnsi="宋体"/>
          <w:szCs w:val="21"/>
        </w:rPr>
        <w:t>讲授法；谈话法；讨论法；实验法；实习作业法；演示法；练习法；参观法：自学辅导法。</w:t>
      </w:r>
    </w:p>
    <w:p>
      <w:pPr>
        <w:spacing w:line="360" w:lineRule="exact"/>
        <w:rPr>
          <w:rFonts w:ascii="宋体" w:hAnsi="宋体"/>
          <w:szCs w:val="21"/>
        </w:rPr>
      </w:pPr>
      <w:r>
        <w:rPr>
          <w:rFonts w:hint="eastAsia" w:ascii="宋体" w:hAnsi="宋体"/>
          <w:szCs w:val="21"/>
        </w:rPr>
        <w:t>八、教学工作的基本环节</w:t>
      </w:r>
    </w:p>
    <w:p>
      <w:pPr>
        <w:spacing w:line="360" w:lineRule="exact"/>
        <w:ind w:firstLine="420" w:firstLineChars="200"/>
        <w:rPr>
          <w:rFonts w:ascii="宋体" w:hAnsi="宋体"/>
          <w:szCs w:val="21"/>
        </w:rPr>
      </w:pPr>
      <w:r>
        <w:rPr>
          <w:rFonts w:hint="eastAsia" w:ascii="宋体" w:hAnsi="宋体"/>
          <w:szCs w:val="21"/>
        </w:rPr>
        <w:t>备课；上课；作业的布置与批改；课外辅导；学业考评。</w:t>
      </w:r>
    </w:p>
    <w:p>
      <w:pPr>
        <w:spacing w:line="360" w:lineRule="exact"/>
        <w:rPr>
          <w:rFonts w:ascii="宋体" w:hAnsi="宋体"/>
          <w:szCs w:val="21"/>
        </w:rPr>
      </w:pPr>
      <w:r>
        <w:rPr>
          <w:rFonts w:hint="eastAsia" w:ascii="宋体" w:hAnsi="宋体"/>
          <w:szCs w:val="21"/>
        </w:rPr>
        <w:t>九、教学评价及其改革</w:t>
      </w:r>
    </w:p>
    <w:p>
      <w:pPr>
        <w:spacing w:line="360" w:lineRule="exact"/>
        <w:ind w:firstLine="420" w:firstLineChars="200"/>
        <w:rPr>
          <w:rFonts w:ascii="宋体" w:hAnsi="宋体"/>
          <w:szCs w:val="21"/>
        </w:rPr>
      </w:pPr>
      <w:r>
        <w:rPr>
          <w:rFonts w:ascii="宋体" w:hAnsi="宋体"/>
          <w:szCs w:val="21"/>
        </w:rPr>
        <w:t>教学评价的含义及其功能</w:t>
      </w:r>
      <w:r>
        <w:rPr>
          <w:rFonts w:hint="eastAsia" w:ascii="宋体" w:hAnsi="宋体"/>
          <w:szCs w:val="21"/>
        </w:rPr>
        <w:t>；</w:t>
      </w:r>
      <w:r>
        <w:rPr>
          <w:rFonts w:ascii="宋体" w:hAnsi="宋体"/>
          <w:szCs w:val="21"/>
        </w:rPr>
        <w:t>诊断性评价、形成性评价和终结性评价</w:t>
      </w:r>
      <w:r>
        <w:rPr>
          <w:rFonts w:hint="eastAsia" w:ascii="宋体" w:hAnsi="宋体"/>
          <w:szCs w:val="21"/>
        </w:rPr>
        <w:t>；</w:t>
      </w:r>
      <w:r>
        <w:rPr>
          <w:rFonts w:ascii="宋体" w:hAnsi="宋体"/>
          <w:szCs w:val="21"/>
        </w:rPr>
        <w:t>学业成就评价</w:t>
      </w:r>
      <w:r>
        <w:rPr>
          <w:rFonts w:hint="eastAsia" w:ascii="宋体" w:hAnsi="宋体"/>
          <w:szCs w:val="21"/>
        </w:rPr>
        <w:t>；</w:t>
      </w:r>
      <w:r>
        <w:rPr>
          <w:rFonts w:ascii="宋体" w:hAnsi="宋体"/>
          <w:szCs w:val="21"/>
        </w:rPr>
        <w:t>教学评价的改革</w:t>
      </w:r>
      <w:r>
        <w:rPr>
          <w:rFonts w:hint="eastAsia" w:ascii="宋体" w:hAnsi="宋体"/>
          <w:szCs w:val="21"/>
        </w:rPr>
        <w:t>。</w:t>
      </w:r>
    </w:p>
    <w:p>
      <w:pPr>
        <w:spacing w:line="360" w:lineRule="exact"/>
        <w:rPr>
          <w:rFonts w:ascii="宋体" w:hAnsi="宋体"/>
          <w:b/>
          <w:szCs w:val="21"/>
        </w:rPr>
      </w:pPr>
      <w:r>
        <w:rPr>
          <w:rFonts w:hint="eastAsia" w:ascii="宋体" w:hAnsi="宋体"/>
          <w:b/>
          <w:szCs w:val="21"/>
        </w:rPr>
        <w:t>第八章 德育</w:t>
      </w:r>
    </w:p>
    <w:p>
      <w:pPr>
        <w:spacing w:line="360" w:lineRule="exact"/>
        <w:rPr>
          <w:rFonts w:ascii="宋体" w:hAnsi="宋体"/>
          <w:szCs w:val="21"/>
        </w:rPr>
      </w:pPr>
      <w:r>
        <w:rPr>
          <w:rFonts w:hint="eastAsia" w:ascii="宋体" w:hAnsi="宋体"/>
          <w:szCs w:val="21"/>
        </w:rPr>
        <w:t>一、德育概述</w:t>
      </w:r>
    </w:p>
    <w:p>
      <w:pPr>
        <w:spacing w:line="360" w:lineRule="exact"/>
        <w:ind w:firstLine="420" w:firstLineChars="200"/>
        <w:rPr>
          <w:rFonts w:ascii="宋体" w:hAnsi="宋体"/>
          <w:szCs w:val="21"/>
        </w:rPr>
      </w:pPr>
      <w:r>
        <w:rPr>
          <w:rFonts w:ascii="宋体" w:hAnsi="宋体"/>
          <w:szCs w:val="21"/>
        </w:rPr>
        <w:t>德育概念</w:t>
      </w:r>
      <w:r>
        <w:rPr>
          <w:rFonts w:hint="eastAsia" w:ascii="宋体" w:hAnsi="宋体"/>
          <w:szCs w:val="21"/>
        </w:rPr>
        <w:t>；</w:t>
      </w:r>
      <w:r>
        <w:rPr>
          <w:rFonts w:ascii="宋体" w:hAnsi="宋体"/>
          <w:szCs w:val="21"/>
        </w:rPr>
        <w:t>德育任务</w:t>
      </w:r>
      <w:r>
        <w:rPr>
          <w:rFonts w:hint="eastAsia" w:ascii="宋体" w:hAnsi="宋体"/>
          <w:szCs w:val="21"/>
        </w:rPr>
        <w:t>。</w:t>
      </w:r>
    </w:p>
    <w:p>
      <w:pPr>
        <w:spacing w:line="360" w:lineRule="exact"/>
        <w:rPr>
          <w:rFonts w:ascii="宋体" w:hAnsi="宋体"/>
          <w:szCs w:val="21"/>
        </w:rPr>
      </w:pPr>
      <w:r>
        <w:rPr>
          <w:rFonts w:hint="eastAsia" w:ascii="宋体" w:hAnsi="宋体"/>
          <w:szCs w:val="21"/>
        </w:rPr>
        <w:t>二、我国学校德育的基本内容</w:t>
      </w:r>
    </w:p>
    <w:p>
      <w:pPr>
        <w:spacing w:line="360" w:lineRule="exact"/>
        <w:ind w:firstLine="420" w:firstLineChars="200"/>
        <w:rPr>
          <w:rFonts w:ascii="宋体" w:hAnsi="宋体"/>
          <w:szCs w:val="21"/>
        </w:rPr>
      </w:pPr>
      <w:r>
        <w:rPr>
          <w:rFonts w:ascii="宋体" w:hAnsi="宋体"/>
          <w:szCs w:val="21"/>
        </w:rPr>
        <w:t>道德教育、思想教育、政治教育和法制教育</w:t>
      </w:r>
      <w:r>
        <w:rPr>
          <w:rFonts w:hint="eastAsia" w:ascii="宋体" w:hAnsi="宋体"/>
          <w:szCs w:val="21"/>
        </w:rPr>
        <w:t>。</w:t>
      </w:r>
    </w:p>
    <w:p>
      <w:pPr>
        <w:spacing w:line="360" w:lineRule="exact"/>
        <w:ind w:firstLine="420" w:firstLineChars="200"/>
        <w:rPr>
          <w:rFonts w:ascii="宋体" w:hAnsi="宋体"/>
          <w:szCs w:val="21"/>
        </w:rPr>
      </w:pPr>
      <w:r>
        <w:rPr>
          <w:rFonts w:ascii="宋体" w:hAnsi="宋体"/>
          <w:szCs w:val="21"/>
        </w:rPr>
        <w:t>《小学德育纲要》与《中学德育大纲》</w:t>
      </w:r>
      <w:r>
        <w:rPr>
          <w:rFonts w:hint="eastAsia" w:ascii="宋体" w:hAnsi="宋体"/>
          <w:szCs w:val="21"/>
        </w:rPr>
        <w:t>。</w:t>
      </w:r>
    </w:p>
    <w:p>
      <w:pPr>
        <w:spacing w:line="360" w:lineRule="exact"/>
        <w:rPr>
          <w:rFonts w:ascii="宋体" w:hAnsi="宋体"/>
          <w:szCs w:val="21"/>
        </w:rPr>
      </w:pPr>
      <w:r>
        <w:rPr>
          <w:rFonts w:hint="eastAsia" w:ascii="宋体" w:hAnsi="宋体"/>
          <w:szCs w:val="21"/>
        </w:rPr>
        <w:t>三、德育过程</w:t>
      </w:r>
    </w:p>
    <w:p>
      <w:pPr>
        <w:spacing w:line="360" w:lineRule="exact"/>
        <w:ind w:firstLine="420" w:firstLineChars="200"/>
        <w:rPr>
          <w:rFonts w:ascii="宋体" w:hAnsi="宋体"/>
          <w:szCs w:val="21"/>
        </w:rPr>
      </w:pPr>
      <w:r>
        <w:rPr>
          <w:rFonts w:ascii="宋体" w:hAnsi="宋体"/>
          <w:szCs w:val="21"/>
        </w:rPr>
        <w:t>德育过程的要素</w:t>
      </w:r>
      <w:r>
        <w:rPr>
          <w:rFonts w:hint="eastAsia" w:ascii="宋体" w:hAnsi="宋体"/>
          <w:szCs w:val="21"/>
        </w:rPr>
        <w:t>；</w:t>
      </w:r>
      <w:r>
        <w:rPr>
          <w:rFonts w:ascii="宋体" w:hAnsi="宋体"/>
          <w:szCs w:val="21"/>
        </w:rPr>
        <w:t>德育过程的规律</w:t>
      </w:r>
      <w:r>
        <w:rPr>
          <w:rFonts w:hint="eastAsia" w:ascii="宋体" w:hAnsi="宋体"/>
          <w:szCs w:val="21"/>
        </w:rPr>
        <w:t>。</w:t>
      </w:r>
    </w:p>
    <w:p>
      <w:pPr>
        <w:spacing w:line="360" w:lineRule="exact"/>
        <w:rPr>
          <w:rFonts w:ascii="宋体" w:hAnsi="宋体"/>
          <w:szCs w:val="21"/>
        </w:rPr>
      </w:pPr>
      <w:r>
        <w:rPr>
          <w:rFonts w:hint="eastAsia" w:ascii="宋体" w:hAnsi="宋体"/>
          <w:szCs w:val="21"/>
        </w:rPr>
        <w:t>四、德育原则</w:t>
      </w:r>
    </w:p>
    <w:p>
      <w:pPr>
        <w:spacing w:line="360" w:lineRule="exact"/>
        <w:ind w:firstLine="420" w:firstLineChars="200"/>
        <w:rPr>
          <w:rFonts w:ascii="宋体" w:hAnsi="宋体"/>
          <w:szCs w:val="21"/>
        </w:rPr>
      </w:pPr>
      <w:r>
        <w:rPr>
          <w:rFonts w:hint="eastAsia" w:ascii="宋体" w:hAnsi="宋体"/>
          <w:szCs w:val="21"/>
        </w:rPr>
        <w:t>集体教育与个别教育相结合；知行统一；正面引导与纪律约束相结合；发挥积极因素与克服消极因素相结合；严格要求与尊重信任相结合；照顾年龄特点与照顾个别特点相结合；教育影响的一致性；教育影响的连续性。</w:t>
      </w:r>
    </w:p>
    <w:p>
      <w:pPr>
        <w:spacing w:line="360" w:lineRule="exact"/>
        <w:rPr>
          <w:rFonts w:ascii="宋体" w:hAnsi="宋体"/>
          <w:szCs w:val="21"/>
        </w:rPr>
      </w:pPr>
      <w:r>
        <w:rPr>
          <w:rFonts w:hint="eastAsia" w:ascii="宋体" w:hAnsi="宋体"/>
          <w:szCs w:val="21"/>
        </w:rPr>
        <w:t>五、德育方法</w:t>
      </w:r>
    </w:p>
    <w:p>
      <w:pPr>
        <w:spacing w:line="360" w:lineRule="exact"/>
        <w:ind w:firstLine="420" w:firstLineChars="200"/>
        <w:rPr>
          <w:rFonts w:ascii="宋体" w:hAnsi="宋体"/>
          <w:szCs w:val="21"/>
        </w:rPr>
      </w:pPr>
      <w:r>
        <w:rPr>
          <w:rFonts w:hint="eastAsia" w:ascii="宋体" w:hAnsi="宋体"/>
          <w:szCs w:val="21"/>
        </w:rPr>
        <w:t>说服教育；情感陶冶；实践锻炼；自我教育；榜样示范；品德评价。</w:t>
      </w:r>
    </w:p>
    <w:p>
      <w:pPr>
        <w:spacing w:line="360" w:lineRule="exact"/>
        <w:rPr>
          <w:rFonts w:ascii="宋体" w:hAnsi="宋体"/>
          <w:szCs w:val="21"/>
        </w:rPr>
      </w:pPr>
      <w:r>
        <w:rPr>
          <w:rFonts w:hint="eastAsia" w:ascii="宋体" w:hAnsi="宋体"/>
          <w:szCs w:val="21"/>
        </w:rPr>
        <w:t>六、德育途径</w:t>
      </w:r>
    </w:p>
    <w:p>
      <w:pPr>
        <w:spacing w:line="360" w:lineRule="exact"/>
        <w:ind w:firstLine="420" w:firstLineChars="200"/>
        <w:rPr>
          <w:rFonts w:ascii="宋体" w:hAnsi="宋体"/>
          <w:szCs w:val="21"/>
        </w:rPr>
      </w:pPr>
      <w:r>
        <w:rPr>
          <w:rFonts w:hint="eastAsia" w:ascii="宋体" w:hAnsi="宋体"/>
          <w:szCs w:val="21"/>
        </w:rPr>
        <w:t>直接的道德教学；间接的道德教育。</w:t>
      </w:r>
    </w:p>
    <w:p>
      <w:pPr>
        <w:spacing w:line="360" w:lineRule="exact"/>
        <w:rPr>
          <w:rFonts w:ascii="宋体" w:hAnsi="宋体"/>
          <w:szCs w:val="21"/>
        </w:rPr>
      </w:pPr>
      <w:r>
        <w:rPr>
          <w:rFonts w:hint="eastAsia" w:ascii="宋体" w:hAnsi="宋体"/>
          <w:szCs w:val="21"/>
        </w:rPr>
        <w:t>七、德育模式</w:t>
      </w:r>
    </w:p>
    <w:p>
      <w:pPr>
        <w:spacing w:line="360" w:lineRule="exact"/>
        <w:ind w:firstLine="420" w:firstLineChars="200"/>
        <w:rPr>
          <w:rFonts w:ascii="宋体" w:hAnsi="宋体"/>
          <w:szCs w:val="21"/>
        </w:rPr>
      </w:pPr>
      <w:r>
        <w:rPr>
          <w:rFonts w:hint="eastAsia" w:ascii="宋体" w:hAnsi="宋体"/>
          <w:szCs w:val="21"/>
        </w:rPr>
        <w:t>道德认知发展模式；体谅模式；价值澄清模式；社会学习模式；集体教育模式。</w:t>
      </w:r>
    </w:p>
    <w:p>
      <w:pPr>
        <w:spacing w:line="360" w:lineRule="exact"/>
        <w:rPr>
          <w:rFonts w:ascii="宋体" w:hAnsi="宋体"/>
          <w:b/>
          <w:szCs w:val="21"/>
        </w:rPr>
      </w:pPr>
      <w:r>
        <w:rPr>
          <w:rFonts w:hint="eastAsia" w:ascii="宋体" w:hAnsi="宋体"/>
          <w:b/>
          <w:szCs w:val="21"/>
        </w:rPr>
        <w:t>第九章 教师与学生</w:t>
      </w:r>
    </w:p>
    <w:p>
      <w:pPr>
        <w:spacing w:line="360" w:lineRule="exact"/>
        <w:rPr>
          <w:rFonts w:ascii="宋体" w:hAnsi="宋体"/>
          <w:szCs w:val="21"/>
        </w:rPr>
      </w:pPr>
      <w:r>
        <w:rPr>
          <w:rFonts w:hint="eastAsia" w:ascii="宋体" w:hAnsi="宋体"/>
          <w:szCs w:val="21"/>
        </w:rPr>
        <w:t>一、教师</w:t>
      </w:r>
    </w:p>
    <w:p>
      <w:pPr>
        <w:spacing w:line="360" w:lineRule="exact"/>
        <w:ind w:firstLine="420" w:firstLineChars="200"/>
        <w:rPr>
          <w:rFonts w:ascii="宋体" w:hAnsi="宋体"/>
          <w:szCs w:val="21"/>
        </w:rPr>
      </w:pPr>
      <w:r>
        <w:rPr>
          <w:rFonts w:ascii="宋体" w:hAnsi="宋体"/>
          <w:szCs w:val="21"/>
        </w:rPr>
        <w:t>教师的概念与类别</w:t>
      </w:r>
      <w:r>
        <w:rPr>
          <w:rFonts w:hint="eastAsia" w:ascii="宋体" w:hAnsi="宋体"/>
          <w:szCs w:val="21"/>
        </w:rPr>
        <w:t>；</w:t>
      </w:r>
      <w:r>
        <w:rPr>
          <w:rFonts w:ascii="宋体" w:hAnsi="宋体"/>
          <w:szCs w:val="21"/>
        </w:rPr>
        <w:t>教师职业的产生与发展</w:t>
      </w:r>
      <w:r>
        <w:rPr>
          <w:rFonts w:hint="eastAsia" w:ascii="宋体" w:hAnsi="宋体"/>
          <w:szCs w:val="21"/>
        </w:rPr>
        <w:t>；</w:t>
      </w:r>
      <w:r>
        <w:rPr>
          <w:rFonts w:ascii="宋体" w:hAnsi="宋体"/>
          <w:szCs w:val="21"/>
        </w:rPr>
        <w:t>教师的地位与作用</w:t>
      </w:r>
      <w:r>
        <w:rPr>
          <w:rFonts w:hint="eastAsia" w:ascii="宋体" w:hAnsi="宋体"/>
          <w:szCs w:val="21"/>
        </w:rPr>
        <w:t>；</w:t>
      </w:r>
      <w:r>
        <w:rPr>
          <w:rFonts w:ascii="宋体" w:hAnsi="宋体"/>
          <w:szCs w:val="21"/>
        </w:rPr>
        <w:t>教师劳动的特点</w:t>
      </w:r>
      <w:r>
        <w:rPr>
          <w:rFonts w:hint="eastAsia" w:ascii="宋体" w:hAnsi="宋体"/>
          <w:szCs w:val="21"/>
        </w:rPr>
        <w:t>；</w:t>
      </w:r>
      <w:r>
        <w:rPr>
          <w:rFonts w:ascii="宋体" w:hAnsi="宋体"/>
          <w:szCs w:val="21"/>
        </w:rPr>
        <w:t>教师的专业素养</w:t>
      </w:r>
      <w:r>
        <w:rPr>
          <w:rFonts w:hint="eastAsia" w:ascii="宋体" w:hAnsi="宋体"/>
          <w:szCs w:val="21"/>
        </w:rPr>
        <w:t>；</w:t>
      </w:r>
      <w:r>
        <w:rPr>
          <w:rFonts w:ascii="宋体" w:hAnsi="宋体"/>
          <w:szCs w:val="21"/>
        </w:rPr>
        <w:t>教师专业发展的内涵与途径</w:t>
      </w:r>
      <w:r>
        <w:rPr>
          <w:rFonts w:hint="eastAsia" w:ascii="宋体" w:hAnsi="宋体"/>
          <w:szCs w:val="21"/>
        </w:rPr>
        <w:t>；</w:t>
      </w:r>
      <w:r>
        <w:rPr>
          <w:rFonts w:ascii="宋体" w:hAnsi="宋体"/>
          <w:szCs w:val="21"/>
        </w:rPr>
        <w:t>教师的权利与义务</w:t>
      </w:r>
      <w:r>
        <w:rPr>
          <w:rFonts w:hint="eastAsia" w:ascii="宋体" w:hAnsi="宋体"/>
          <w:szCs w:val="21"/>
        </w:rPr>
        <w:t>。</w:t>
      </w:r>
    </w:p>
    <w:p>
      <w:pPr>
        <w:spacing w:line="360" w:lineRule="exact"/>
        <w:rPr>
          <w:rFonts w:ascii="宋体" w:hAnsi="宋体"/>
          <w:szCs w:val="21"/>
        </w:rPr>
      </w:pPr>
      <w:r>
        <w:rPr>
          <w:rFonts w:hint="eastAsia" w:ascii="宋体" w:hAnsi="宋体"/>
          <w:szCs w:val="21"/>
        </w:rPr>
        <w:t>二、学生</w:t>
      </w:r>
    </w:p>
    <w:p>
      <w:pPr>
        <w:spacing w:line="360" w:lineRule="exact"/>
        <w:ind w:firstLine="420" w:firstLineChars="200"/>
        <w:rPr>
          <w:rFonts w:ascii="宋体" w:hAnsi="宋体"/>
          <w:szCs w:val="21"/>
        </w:rPr>
      </w:pPr>
      <w:r>
        <w:rPr>
          <w:rFonts w:ascii="宋体" w:hAnsi="宋体"/>
          <w:szCs w:val="21"/>
        </w:rPr>
        <w:t>学生及学生观</w:t>
      </w:r>
      <w:r>
        <w:rPr>
          <w:rFonts w:hint="eastAsia" w:ascii="宋体" w:hAnsi="宋体"/>
          <w:szCs w:val="21"/>
        </w:rPr>
        <w:t>；</w:t>
      </w:r>
      <w:r>
        <w:rPr>
          <w:rFonts w:ascii="宋体" w:hAnsi="宋体"/>
          <w:szCs w:val="21"/>
        </w:rPr>
        <w:t>学生群体</w:t>
      </w:r>
      <w:r>
        <w:rPr>
          <w:rFonts w:hint="eastAsia" w:ascii="宋体" w:hAnsi="宋体"/>
          <w:szCs w:val="21"/>
        </w:rPr>
        <w:t>；</w:t>
      </w:r>
      <w:r>
        <w:rPr>
          <w:rFonts w:ascii="宋体" w:hAnsi="宋体"/>
          <w:szCs w:val="21"/>
        </w:rPr>
        <w:t>学生的权利和义务</w:t>
      </w:r>
      <w:r>
        <w:rPr>
          <w:rFonts w:hint="eastAsia" w:ascii="宋体" w:hAnsi="宋体"/>
          <w:szCs w:val="21"/>
        </w:rPr>
        <w:t>。</w:t>
      </w:r>
    </w:p>
    <w:p>
      <w:pPr>
        <w:spacing w:line="360" w:lineRule="exact"/>
        <w:rPr>
          <w:rFonts w:ascii="宋体" w:hAnsi="宋体"/>
          <w:szCs w:val="21"/>
        </w:rPr>
      </w:pPr>
      <w:r>
        <w:rPr>
          <w:rFonts w:hint="eastAsia" w:ascii="宋体" w:hAnsi="宋体"/>
          <w:szCs w:val="21"/>
        </w:rPr>
        <w:t>三、师生关系</w:t>
      </w:r>
    </w:p>
    <w:p>
      <w:pPr>
        <w:spacing w:line="360" w:lineRule="exact"/>
        <w:ind w:firstLine="420" w:firstLineChars="200"/>
        <w:rPr>
          <w:rFonts w:ascii="宋体" w:hAnsi="宋体"/>
          <w:szCs w:val="21"/>
        </w:rPr>
      </w:pPr>
      <w:r>
        <w:rPr>
          <w:rFonts w:ascii="宋体" w:hAnsi="宋体"/>
          <w:szCs w:val="21"/>
        </w:rPr>
        <w:t>师生关系的特点与类型</w:t>
      </w:r>
      <w:r>
        <w:rPr>
          <w:rFonts w:hint="eastAsia" w:ascii="宋体" w:hAnsi="宋体"/>
          <w:szCs w:val="21"/>
        </w:rPr>
        <w:t>：学生中心论；教师中心论。</w:t>
      </w:r>
    </w:p>
    <w:p>
      <w:pPr>
        <w:spacing w:line="360" w:lineRule="exact"/>
        <w:ind w:firstLine="420" w:firstLineChars="200"/>
        <w:rPr>
          <w:rFonts w:ascii="宋体" w:hAnsi="宋体"/>
          <w:szCs w:val="21"/>
        </w:rPr>
      </w:pPr>
      <w:r>
        <w:rPr>
          <w:rFonts w:ascii="宋体" w:hAnsi="宋体"/>
          <w:szCs w:val="21"/>
        </w:rPr>
        <w:t>良好师生关系的建立</w:t>
      </w:r>
      <w:r>
        <w:rPr>
          <w:rFonts w:hint="eastAsia" w:ascii="宋体" w:hAnsi="宋体"/>
          <w:szCs w:val="21"/>
        </w:rPr>
        <w:t>：良好师生关系的标准；建立良好师生关系的途径与方法。</w:t>
      </w:r>
    </w:p>
    <w:p>
      <w:pPr>
        <w:spacing w:line="360" w:lineRule="exact"/>
        <w:rPr>
          <w:rFonts w:ascii="宋体" w:hAnsi="宋体"/>
          <w:szCs w:val="21"/>
        </w:rPr>
      </w:pPr>
    </w:p>
    <w:p>
      <w:pPr>
        <w:spacing w:line="360" w:lineRule="exact"/>
        <w:rPr>
          <w:b/>
        </w:rPr>
      </w:pPr>
      <w:r>
        <w:rPr>
          <w:rFonts w:hint="eastAsia"/>
          <w:b/>
        </w:rPr>
        <w:t>参考书目：</w:t>
      </w:r>
    </w:p>
    <w:p>
      <w:pPr>
        <w:spacing w:line="360" w:lineRule="exact"/>
        <w:ind w:firstLine="255"/>
      </w:pPr>
      <w:r>
        <w:rPr>
          <w:rFonts w:hint="eastAsia"/>
        </w:rPr>
        <w:t xml:space="preserve">      1. 叶澜著：《教育概论》，人民教育出版社，2006年版。</w:t>
      </w:r>
    </w:p>
    <w:p>
      <w:pPr>
        <w:spacing w:line="360" w:lineRule="exact"/>
        <w:ind w:firstLine="255"/>
      </w:pPr>
      <w:r>
        <w:rPr>
          <w:rFonts w:hint="eastAsia"/>
        </w:rPr>
        <w:t xml:space="preserve">      2. 王道俊、郭文安主编：《教育学》，人民教育出版社，2009年版。</w:t>
      </w:r>
    </w:p>
    <w:p/>
    <w:p/>
    <w:p/>
    <w:p/>
    <w:p/>
    <w:p/>
    <w:p/>
    <w:p>
      <w:pPr>
        <w:rPr>
          <w:b/>
          <w:sz w:val="28"/>
          <w:szCs w:val="28"/>
        </w:rPr>
      </w:pPr>
      <w:r>
        <w:rPr>
          <w:rFonts w:hint="eastAsia"/>
          <w:b/>
          <w:sz w:val="28"/>
          <w:szCs w:val="28"/>
        </w:rPr>
        <w:t>附件3-2：《课程与教学论》（040102）复试大纲及参考书目</w:t>
      </w:r>
    </w:p>
    <w:p>
      <w:pPr>
        <w:spacing w:line="360" w:lineRule="exact"/>
      </w:pPr>
      <w:r>
        <w:rPr>
          <w:rFonts w:hint="eastAsia"/>
        </w:rPr>
        <w:t>海南师范大学2018年硕士研究生入学考试</w:t>
      </w:r>
    </w:p>
    <w:p>
      <w:pPr>
        <w:spacing w:line="360" w:lineRule="exact"/>
      </w:pPr>
      <w:r>
        <w:rPr>
          <w:rFonts w:hint="eastAsia"/>
        </w:rPr>
        <w:t>复试考试大纲</w:t>
      </w:r>
    </w:p>
    <w:p>
      <w:pPr>
        <w:widowControl/>
        <w:spacing w:line="360" w:lineRule="exact"/>
        <w:ind w:firstLine="2520" w:firstLineChars="900"/>
        <w:jc w:val="left"/>
        <w:rPr>
          <w:rFonts w:ascii="宋体" w:hAnsi="宋体" w:cs="宋体"/>
          <w:kern w:val="0"/>
          <w:szCs w:val="21"/>
        </w:rPr>
      </w:pPr>
      <w:r>
        <w:rPr>
          <w:rFonts w:ascii="宋体" w:hAnsi="宋体" w:cs="宋体"/>
          <w:kern w:val="0"/>
          <w:sz w:val="28"/>
          <w:szCs w:val="28"/>
        </w:rPr>
        <w:br w:type="textWrapping"/>
      </w:r>
      <w:r>
        <w:t>科目名称：</w:t>
      </w:r>
      <w:r>
        <w:rPr>
          <w:rFonts w:hint="eastAsia"/>
        </w:rPr>
        <w:t>课程与教学论</w:t>
      </w:r>
      <w:r>
        <w:t>                      </w:t>
      </w:r>
      <w:r>
        <w:br w:type="textWrapping"/>
      </w:r>
      <w:r>
        <w:t>适用专业：</w:t>
      </w:r>
      <w:r>
        <w:rPr>
          <w:rFonts w:hint="eastAsia"/>
        </w:rPr>
        <w:t>小学教育、课程与教学论</w:t>
      </w:r>
      <w:r>
        <w:t>                    </w:t>
      </w:r>
      <w:r>
        <w:br w:type="textWrapping"/>
      </w:r>
      <w:r>
        <w:rPr>
          <w:rFonts w:ascii="宋体" w:hAnsi="宋体" w:cs="宋体"/>
          <w:b/>
          <w:bCs/>
          <w:kern w:val="0"/>
          <w:szCs w:val="21"/>
        </w:rPr>
        <w:t>一、考试形式与试卷结构</w:t>
      </w:r>
      <w:r>
        <w:rPr>
          <w:rFonts w:ascii="宋体" w:hAnsi="宋体" w:cs="宋体"/>
          <w:kern w:val="0"/>
          <w:szCs w:val="21"/>
        </w:rPr>
        <w:br w:type="textWrapping"/>
      </w:r>
      <w:r>
        <w:rPr>
          <w:rFonts w:ascii="宋体" w:hAnsi="宋体" w:cs="宋体"/>
          <w:kern w:val="0"/>
          <w:szCs w:val="21"/>
        </w:rPr>
        <w:t>（一）试卷分数及考试时间</w:t>
      </w:r>
      <w:r>
        <w:rPr>
          <w:rFonts w:ascii="宋体" w:hAnsi="宋体" w:cs="宋体"/>
          <w:kern w:val="0"/>
          <w:szCs w:val="21"/>
        </w:rPr>
        <w:br w:type="textWrapping"/>
      </w:r>
      <w:r>
        <w:rPr>
          <w:rFonts w:ascii="宋体" w:hAnsi="宋体" w:cs="宋体"/>
          <w:kern w:val="0"/>
          <w:szCs w:val="21"/>
        </w:rPr>
        <w:t>复试：总分为100分，考试时间为120分钟。</w:t>
      </w:r>
      <w:r>
        <w:rPr>
          <w:rFonts w:ascii="宋体" w:hAnsi="宋体" w:cs="宋体"/>
          <w:kern w:val="0"/>
          <w:szCs w:val="21"/>
        </w:rPr>
        <w:br w:type="textWrapping"/>
      </w:r>
      <w:r>
        <w:rPr>
          <w:rFonts w:ascii="宋体" w:hAnsi="宋体" w:cs="宋体"/>
          <w:kern w:val="0"/>
          <w:szCs w:val="21"/>
        </w:rPr>
        <w:t>（二）考试形式</w:t>
      </w:r>
      <w:r>
        <w:rPr>
          <w:rFonts w:ascii="宋体" w:hAnsi="宋体" w:cs="宋体"/>
          <w:kern w:val="0"/>
          <w:szCs w:val="21"/>
        </w:rPr>
        <w:br w:type="textWrapping"/>
      </w:r>
      <w:r>
        <w:rPr>
          <w:rFonts w:ascii="宋体" w:hAnsi="宋体" w:cs="宋体"/>
          <w:kern w:val="0"/>
          <w:szCs w:val="21"/>
        </w:rPr>
        <w:t>考试形式为闭卷、笔试。</w:t>
      </w:r>
      <w:r>
        <w:rPr>
          <w:rFonts w:ascii="宋体" w:hAnsi="宋体" w:cs="宋体"/>
          <w:kern w:val="0"/>
          <w:szCs w:val="21"/>
        </w:rPr>
        <w:br w:type="textWrapping"/>
      </w:r>
      <w:r>
        <w:rPr>
          <w:rFonts w:ascii="宋体" w:hAnsi="宋体" w:cs="宋体"/>
          <w:kern w:val="0"/>
          <w:szCs w:val="21"/>
        </w:rPr>
        <w:t>试卷由试题和答题纸组成；答案必须写在答题纸（由考点提供）相应的位置上。</w:t>
      </w:r>
      <w:r>
        <w:rPr>
          <w:rFonts w:ascii="宋体" w:hAnsi="宋体" w:cs="宋体"/>
          <w:kern w:val="0"/>
          <w:szCs w:val="21"/>
        </w:rPr>
        <w:br w:type="textWrapping"/>
      </w:r>
      <w:r>
        <w:rPr>
          <w:rFonts w:ascii="宋体" w:hAnsi="宋体" w:cs="宋体"/>
          <w:kern w:val="0"/>
          <w:szCs w:val="21"/>
        </w:rPr>
        <w:t>（三）试卷内容结构（考试的内容比例）</w:t>
      </w:r>
      <w:r>
        <w:rPr>
          <w:rFonts w:ascii="宋体" w:hAnsi="宋体" w:cs="宋体"/>
          <w:kern w:val="0"/>
          <w:szCs w:val="21"/>
        </w:rPr>
        <w:br w:type="textWrapping"/>
      </w:r>
      <w:r>
        <w:rPr>
          <w:rFonts w:ascii="宋体" w:hAnsi="宋体" w:cs="宋体"/>
          <w:kern w:val="0"/>
          <w:szCs w:val="21"/>
        </w:rPr>
        <w:t>综合考试科目各部分内容所占分值为</w:t>
      </w:r>
    </w:p>
    <w:p>
      <w:pPr>
        <w:widowControl/>
        <w:spacing w:line="360" w:lineRule="exact"/>
        <w:rPr>
          <w:rFonts w:ascii="宋体" w:hAnsi="宋体" w:cs="宋体"/>
          <w:b/>
          <w:kern w:val="0"/>
          <w:szCs w:val="21"/>
        </w:rPr>
      </w:pPr>
      <w:r>
        <w:rPr>
          <w:rFonts w:ascii="宋体" w:hAnsi="宋体" w:cs="宋体"/>
          <w:kern w:val="0"/>
          <w:szCs w:val="21"/>
        </w:rPr>
        <w:t>第一部分　</w:t>
      </w:r>
      <w:r>
        <w:rPr>
          <w:rFonts w:hint="eastAsia" w:ascii="宋体" w:hAnsi="宋体" w:cs="宋体"/>
          <w:kern w:val="0"/>
          <w:szCs w:val="21"/>
        </w:rPr>
        <w:t>课程论</w:t>
      </w:r>
      <w:r>
        <w:rPr>
          <w:rFonts w:ascii="宋体" w:hAnsi="宋体" w:cs="宋体"/>
          <w:kern w:val="0"/>
          <w:szCs w:val="21"/>
        </w:rPr>
        <w:t>　约</w:t>
      </w:r>
      <w:r>
        <w:rPr>
          <w:rFonts w:hint="eastAsia" w:ascii="宋体" w:hAnsi="宋体" w:cs="宋体"/>
          <w:kern w:val="0"/>
          <w:szCs w:val="21"/>
        </w:rPr>
        <w:t>50</w:t>
      </w:r>
      <w:r>
        <w:rPr>
          <w:rFonts w:ascii="宋体" w:hAnsi="宋体" w:cs="宋体"/>
          <w:kern w:val="0"/>
          <w:szCs w:val="21"/>
        </w:rPr>
        <w:t>分</w:t>
      </w:r>
      <w:r>
        <w:rPr>
          <w:rFonts w:ascii="宋体" w:hAnsi="宋体" w:cs="宋体"/>
          <w:kern w:val="0"/>
          <w:szCs w:val="21"/>
        </w:rPr>
        <w:br w:type="textWrapping"/>
      </w:r>
      <w:r>
        <w:rPr>
          <w:rFonts w:ascii="宋体" w:hAnsi="宋体" w:cs="宋体"/>
          <w:kern w:val="0"/>
          <w:szCs w:val="21"/>
        </w:rPr>
        <w:t>第二部分　</w:t>
      </w:r>
      <w:r>
        <w:rPr>
          <w:rFonts w:hint="eastAsia" w:ascii="宋体" w:hAnsi="宋体" w:cs="宋体"/>
          <w:kern w:val="0"/>
          <w:szCs w:val="21"/>
        </w:rPr>
        <w:t>教学论</w:t>
      </w:r>
      <w:r>
        <w:rPr>
          <w:rFonts w:ascii="宋体" w:hAnsi="宋体" w:cs="宋体"/>
          <w:kern w:val="0"/>
          <w:szCs w:val="21"/>
        </w:rPr>
        <w:t>　约</w:t>
      </w:r>
      <w:r>
        <w:rPr>
          <w:rFonts w:hint="eastAsia" w:ascii="宋体" w:hAnsi="宋体" w:cs="宋体"/>
          <w:kern w:val="0"/>
          <w:szCs w:val="21"/>
        </w:rPr>
        <w:t>50</w:t>
      </w:r>
      <w:r>
        <w:rPr>
          <w:rFonts w:ascii="宋体" w:hAnsi="宋体" w:cs="宋体"/>
          <w:kern w:val="0"/>
          <w:szCs w:val="21"/>
        </w:rPr>
        <w:t>分</w:t>
      </w:r>
      <w:r>
        <w:rPr>
          <w:rFonts w:ascii="宋体" w:hAnsi="宋体" w:cs="宋体"/>
          <w:kern w:val="0"/>
          <w:szCs w:val="21"/>
        </w:rPr>
        <w:br w:type="textWrapping"/>
      </w:r>
      <w:r>
        <w:rPr>
          <w:rFonts w:ascii="宋体" w:hAnsi="宋体" w:cs="宋体"/>
          <w:kern w:val="0"/>
          <w:szCs w:val="21"/>
        </w:rPr>
        <w:t>（四）试卷题型结构</w:t>
      </w:r>
      <w:r>
        <w:rPr>
          <w:rFonts w:ascii="宋体" w:hAnsi="宋体" w:cs="宋体"/>
          <w:kern w:val="0"/>
          <w:szCs w:val="21"/>
        </w:rPr>
        <w:br w:type="textWrapping"/>
      </w:r>
      <w:r>
        <w:rPr>
          <w:rFonts w:ascii="宋体" w:hAnsi="宋体" w:cs="宋体"/>
          <w:kern w:val="0"/>
          <w:szCs w:val="21"/>
        </w:rPr>
        <w:t>名词解释题：约</w:t>
      </w:r>
      <w:r>
        <w:rPr>
          <w:rFonts w:hint="eastAsia" w:ascii="宋体" w:hAnsi="宋体" w:cs="宋体"/>
          <w:kern w:val="0"/>
          <w:szCs w:val="21"/>
        </w:rPr>
        <w:t>4</w:t>
      </w:r>
      <w:r>
        <w:rPr>
          <w:rFonts w:ascii="宋体" w:hAnsi="宋体" w:cs="宋体"/>
          <w:kern w:val="0"/>
          <w:szCs w:val="21"/>
        </w:rPr>
        <w:t>题，共</w:t>
      </w:r>
      <w:r>
        <w:rPr>
          <w:rFonts w:hint="eastAsia" w:ascii="宋体" w:hAnsi="宋体" w:cs="宋体"/>
          <w:kern w:val="0"/>
          <w:szCs w:val="21"/>
        </w:rPr>
        <w:t>20</w:t>
      </w:r>
      <w:r>
        <w:rPr>
          <w:rFonts w:ascii="宋体" w:hAnsi="宋体" w:cs="宋体"/>
          <w:kern w:val="0"/>
          <w:szCs w:val="21"/>
        </w:rPr>
        <w:t>分</w:t>
      </w:r>
      <w:r>
        <w:rPr>
          <w:rFonts w:ascii="宋体" w:hAnsi="宋体" w:cs="宋体"/>
          <w:kern w:val="0"/>
          <w:szCs w:val="21"/>
        </w:rPr>
        <w:br w:type="textWrapping"/>
      </w:r>
      <w:r>
        <w:rPr>
          <w:rFonts w:ascii="宋体" w:hAnsi="宋体" w:cs="宋体"/>
          <w:kern w:val="0"/>
          <w:szCs w:val="21"/>
        </w:rPr>
        <w:t>简答题：约</w:t>
      </w:r>
      <w:r>
        <w:rPr>
          <w:rFonts w:hint="eastAsia" w:ascii="宋体" w:hAnsi="宋体" w:cs="宋体"/>
          <w:kern w:val="0"/>
          <w:szCs w:val="21"/>
        </w:rPr>
        <w:t>3</w:t>
      </w:r>
      <w:r>
        <w:rPr>
          <w:rFonts w:ascii="宋体" w:hAnsi="宋体" w:cs="宋体"/>
          <w:kern w:val="0"/>
          <w:szCs w:val="21"/>
        </w:rPr>
        <w:t>题，共</w:t>
      </w:r>
      <w:r>
        <w:rPr>
          <w:rFonts w:hint="eastAsia" w:ascii="宋体" w:hAnsi="宋体" w:cs="宋体"/>
          <w:kern w:val="0"/>
          <w:szCs w:val="21"/>
        </w:rPr>
        <w:t>30</w:t>
      </w:r>
      <w:r>
        <w:rPr>
          <w:rFonts w:ascii="宋体" w:hAnsi="宋体" w:cs="宋体"/>
          <w:kern w:val="0"/>
          <w:szCs w:val="21"/>
        </w:rPr>
        <w:t>分</w:t>
      </w:r>
      <w:r>
        <w:rPr>
          <w:rFonts w:ascii="宋体" w:hAnsi="宋体" w:cs="宋体"/>
          <w:kern w:val="0"/>
          <w:szCs w:val="21"/>
        </w:rPr>
        <w:br w:type="textWrapping"/>
      </w:r>
      <w:r>
        <w:rPr>
          <w:rFonts w:ascii="宋体" w:hAnsi="宋体" w:cs="宋体"/>
          <w:kern w:val="0"/>
          <w:szCs w:val="21"/>
        </w:rPr>
        <w:t>论述题： 约</w:t>
      </w:r>
      <w:r>
        <w:rPr>
          <w:rFonts w:hint="eastAsia" w:ascii="宋体" w:hAnsi="宋体" w:cs="宋体"/>
          <w:kern w:val="0"/>
          <w:szCs w:val="21"/>
        </w:rPr>
        <w:t>2</w:t>
      </w:r>
      <w:r>
        <w:rPr>
          <w:rFonts w:ascii="宋体" w:hAnsi="宋体" w:cs="宋体"/>
          <w:kern w:val="0"/>
          <w:szCs w:val="21"/>
        </w:rPr>
        <w:t>题，共</w:t>
      </w:r>
      <w:r>
        <w:rPr>
          <w:rFonts w:hint="eastAsia" w:ascii="宋体" w:hAnsi="宋体" w:cs="宋体"/>
          <w:kern w:val="0"/>
          <w:szCs w:val="21"/>
        </w:rPr>
        <w:t>30</w:t>
      </w:r>
      <w:r>
        <w:rPr>
          <w:rFonts w:ascii="宋体" w:hAnsi="宋体" w:cs="宋体"/>
          <w:kern w:val="0"/>
          <w:szCs w:val="21"/>
        </w:rPr>
        <w:t>分</w:t>
      </w:r>
      <w:r>
        <w:rPr>
          <w:rFonts w:ascii="宋体" w:hAnsi="宋体" w:cs="宋体"/>
          <w:kern w:val="0"/>
          <w:szCs w:val="21"/>
        </w:rPr>
        <w:br w:type="textWrapping"/>
      </w:r>
      <w:r>
        <w:rPr>
          <w:rFonts w:hint="eastAsia" w:ascii="宋体" w:hAnsi="宋体" w:cs="宋体"/>
          <w:kern w:val="0"/>
          <w:szCs w:val="21"/>
        </w:rPr>
        <w:t>案例分析：约1题，共20分</w:t>
      </w:r>
      <w:r>
        <w:rPr>
          <w:rFonts w:ascii="宋体" w:hAnsi="宋体" w:cs="宋体"/>
          <w:kern w:val="0"/>
          <w:szCs w:val="21"/>
        </w:rPr>
        <w:br w:type="textWrapping"/>
      </w:r>
      <w:r>
        <w:rPr>
          <w:rFonts w:ascii="宋体" w:hAnsi="宋体" w:cs="宋体"/>
          <w:b/>
          <w:bCs/>
          <w:kern w:val="0"/>
          <w:szCs w:val="21"/>
        </w:rPr>
        <w:t>二、考查目标 </w:t>
      </w:r>
      <w:r>
        <w:rPr>
          <w:rFonts w:ascii="宋体" w:hAnsi="宋体" w:cs="宋体"/>
          <w:kern w:val="0"/>
          <w:szCs w:val="21"/>
        </w:rPr>
        <w:br w:type="textWrapping"/>
      </w:r>
      <w:r>
        <w:rPr>
          <w:rFonts w:ascii="宋体" w:hAnsi="宋体" w:cs="宋体"/>
          <w:kern w:val="0"/>
          <w:szCs w:val="21"/>
        </w:rPr>
        <w:t>全日制攻读硕士学位研究生入学考试</w:t>
      </w:r>
      <w:r>
        <w:rPr>
          <w:rFonts w:hint="eastAsia" w:ascii="宋体" w:hAnsi="宋体" w:cs="宋体"/>
          <w:kern w:val="0"/>
          <w:szCs w:val="21"/>
        </w:rPr>
        <w:t>课程与教学论</w:t>
      </w:r>
      <w:r>
        <w:rPr>
          <w:rFonts w:ascii="宋体" w:hAnsi="宋体" w:cs="宋体"/>
          <w:kern w:val="0"/>
          <w:szCs w:val="21"/>
        </w:rPr>
        <w:t>科目考试内容包括</w:t>
      </w:r>
      <w:r>
        <w:rPr>
          <w:rFonts w:hint="eastAsia" w:ascii="宋体" w:hAnsi="宋体" w:cs="宋体"/>
          <w:kern w:val="0"/>
          <w:szCs w:val="21"/>
        </w:rPr>
        <w:t>课程论</w:t>
      </w:r>
      <w:r>
        <w:rPr>
          <w:rFonts w:ascii="宋体" w:hAnsi="宋体" w:cs="宋体"/>
          <w:kern w:val="0"/>
          <w:szCs w:val="21"/>
        </w:rPr>
        <w:t>、</w:t>
      </w:r>
      <w:r>
        <w:rPr>
          <w:rFonts w:hint="eastAsia" w:ascii="宋体" w:hAnsi="宋体" w:cs="宋体"/>
          <w:kern w:val="0"/>
          <w:szCs w:val="21"/>
        </w:rPr>
        <w:t>教学论</w:t>
      </w:r>
      <w:r>
        <w:rPr>
          <w:rFonts w:ascii="宋体" w:hAnsi="宋体" w:cs="宋体"/>
          <w:kern w:val="0"/>
          <w:szCs w:val="21"/>
        </w:rPr>
        <w:t>等</w:t>
      </w:r>
      <w:r>
        <w:rPr>
          <w:rFonts w:hint="eastAsia" w:ascii="宋体" w:hAnsi="宋体" w:cs="宋体"/>
          <w:kern w:val="0"/>
          <w:szCs w:val="21"/>
        </w:rPr>
        <w:t>2</w:t>
      </w:r>
      <w:r>
        <w:rPr>
          <w:rFonts w:ascii="宋体" w:hAnsi="宋体" w:cs="宋体"/>
          <w:kern w:val="0"/>
          <w:szCs w:val="21"/>
        </w:rPr>
        <w:t>门学科基础课程，要求考生系统掌握相关学科的基本知识、基础理论和基本方法，并能运用相关理论和方法分析、解决</w:t>
      </w:r>
      <w:r>
        <w:rPr>
          <w:rFonts w:hint="eastAsia" w:ascii="宋体" w:hAnsi="宋体" w:cs="宋体"/>
          <w:kern w:val="0"/>
          <w:szCs w:val="21"/>
        </w:rPr>
        <w:t>课程与教学</w:t>
      </w:r>
      <w:r>
        <w:rPr>
          <w:rFonts w:ascii="宋体" w:hAnsi="宋体" w:cs="宋体"/>
          <w:kern w:val="0"/>
          <w:szCs w:val="21"/>
        </w:rPr>
        <w:t>中的实际问题。</w:t>
      </w:r>
      <w:r>
        <w:rPr>
          <w:rFonts w:ascii="宋体" w:hAnsi="宋体" w:cs="宋体"/>
          <w:kern w:val="0"/>
          <w:szCs w:val="21"/>
        </w:rPr>
        <w:br w:type="textWrapping"/>
      </w:r>
      <w:r>
        <w:rPr>
          <w:rFonts w:ascii="宋体" w:hAnsi="宋体" w:cs="宋体"/>
          <w:b/>
          <w:bCs/>
          <w:kern w:val="0"/>
          <w:szCs w:val="21"/>
        </w:rPr>
        <w:t>三、考查范围</w:t>
      </w:r>
      <w:r>
        <w:rPr>
          <w:rFonts w:ascii="宋体" w:hAnsi="宋体" w:cs="宋体"/>
          <w:kern w:val="0"/>
          <w:szCs w:val="21"/>
        </w:rPr>
        <w:br w:type="textWrapping"/>
      </w:r>
      <w:r>
        <w:rPr>
          <w:rFonts w:hint="eastAsia" w:ascii="宋体" w:hAnsi="宋体" w:cs="宋体"/>
          <w:b/>
          <w:kern w:val="0"/>
          <w:szCs w:val="21"/>
        </w:rPr>
        <w:t>第一章 课程与教学导论</w:t>
      </w:r>
    </w:p>
    <w:p>
      <w:pPr>
        <w:widowControl/>
        <w:spacing w:line="360" w:lineRule="exact"/>
        <w:rPr>
          <w:rFonts w:ascii="宋体" w:hAnsi="宋体" w:cs="宋体"/>
          <w:kern w:val="0"/>
          <w:szCs w:val="21"/>
        </w:rPr>
      </w:pPr>
      <w:r>
        <w:rPr>
          <w:rFonts w:hint="eastAsia" w:ascii="宋体" w:hAnsi="宋体" w:cs="宋体"/>
          <w:kern w:val="0"/>
          <w:szCs w:val="21"/>
        </w:rPr>
        <w:t>第一节 课程与教学的实质</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第二节 课程与教学论的研究对象与方法</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第三节 学习课程与教学论的意义与方法</w:t>
      </w:r>
      <w:r>
        <w:rPr>
          <w:rFonts w:hint="eastAsia" w:ascii="宋体" w:hAnsi="宋体" w:cs="宋体"/>
          <w:kern w:val="0"/>
          <w:szCs w:val="21"/>
        </w:rPr>
        <w:tab/>
      </w:r>
    </w:p>
    <w:p>
      <w:pPr>
        <w:widowControl/>
        <w:spacing w:line="360" w:lineRule="exact"/>
        <w:rPr>
          <w:rFonts w:ascii="宋体" w:hAnsi="宋体" w:cs="宋体"/>
          <w:b/>
          <w:kern w:val="0"/>
          <w:szCs w:val="21"/>
        </w:rPr>
      </w:pPr>
      <w:r>
        <w:rPr>
          <w:rFonts w:hint="eastAsia" w:ascii="宋体" w:hAnsi="宋体" w:cs="宋体"/>
          <w:b/>
          <w:kern w:val="0"/>
          <w:szCs w:val="21"/>
        </w:rPr>
        <w:t>第二章 课程与教学的发展历史</w:t>
      </w:r>
      <w:r>
        <w:rPr>
          <w:rFonts w:hint="eastAsia" w:ascii="宋体" w:hAnsi="宋体" w:cs="宋体"/>
          <w:b/>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第一节 古代的课程与教学</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第二节 近代的课程与教学</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第三节 现代的课程与教学</w:t>
      </w:r>
      <w:r>
        <w:rPr>
          <w:rFonts w:hint="eastAsia" w:ascii="宋体" w:hAnsi="宋体" w:cs="宋体"/>
          <w:kern w:val="0"/>
          <w:szCs w:val="21"/>
        </w:rPr>
        <w:tab/>
      </w:r>
    </w:p>
    <w:p>
      <w:pPr>
        <w:widowControl/>
        <w:spacing w:line="360" w:lineRule="exact"/>
        <w:rPr>
          <w:rFonts w:ascii="宋体" w:hAnsi="宋体" w:cs="宋体"/>
          <w:b/>
          <w:kern w:val="0"/>
          <w:szCs w:val="21"/>
        </w:rPr>
      </w:pPr>
      <w:r>
        <w:rPr>
          <w:rFonts w:hint="eastAsia" w:ascii="宋体" w:hAnsi="宋体" w:cs="宋体"/>
          <w:b/>
          <w:kern w:val="0"/>
          <w:szCs w:val="21"/>
        </w:rPr>
        <w:t>第三章 课程价值与教学目标</w:t>
      </w:r>
      <w:r>
        <w:rPr>
          <w:rFonts w:hint="eastAsia" w:ascii="宋体" w:hAnsi="宋体" w:cs="宋体"/>
          <w:b/>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第一节 课程价值</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第二节 教学目标</w:t>
      </w:r>
      <w:r>
        <w:rPr>
          <w:rFonts w:hint="eastAsia" w:ascii="宋体" w:hAnsi="宋体" w:cs="宋体"/>
          <w:kern w:val="0"/>
          <w:szCs w:val="21"/>
        </w:rPr>
        <w:tab/>
      </w:r>
    </w:p>
    <w:p>
      <w:pPr>
        <w:widowControl/>
        <w:spacing w:line="360" w:lineRule="exact"/>
        <w:rPr>
          <w:rFonts w:ascii="宋体" w:hAnsi="宋体" w:cs="宋体"/>
          <w:b/>
          <w:kern w:val="0"/>
          <w:szCs w:val="21"/>
        </w:rPr>
      </w:pPr>
      <w:r>
        <w:rPr>
          <w:rFonts w:hint="eastAsia" w:ascii="宋体" w:hAnsi="宋体" w:cs="宋体"/>
          <w:b/>
          <w:kern w:val="0"/>
          <w:szCs w:val="21"/>
        </w:rPr>
        <w:t>第四章 课程开发与教学设计</w:t>
      </w:r>
      <w:r>
        <w:rPr>
          <w:rFonts w:hint="eastAsia" w:ascii="宋体" w:hAnsi="宋体" w:cs="宋体"/>
          <w:b/>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第一节 课程开发</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第二节 教学设计</w:t>
      </w:r>
      <w:r>
        <w:rPr>
          <w:rFonts w:hint="eastAsia" w:ascii="宋体" w:hAnsi="宋体" w:cs="宋体"/>
          <w:kern w:val="0"/>
          <w:szCs w:val="21"/>
        </w:rPr>
        <w:tab/>
      </w:r>
    </w:p>
    <w:p>
      <w:pPr>
        <w:widowControl/>
        <w:spacing w:line="360" w:lineRule="exact"/>
        <w:rPr>
          <w:rFonts w:ascii="宋体" w:hAnsi="宋体" w:cs="宋体"/>
          <w:b/>
          <w:kern w:val="0"/>
          <w:szCs w:val="21"/>
        </w:rPr>
      </w:pPr>
      <w:r>
        <w:rPr>
          <w:rFonts w:hint="eastAsia" w:ascii="宋体" w:hAnsi="宋体" w:cs="宋体"/>
          <w:b/>
          <w:kern w:val="0"/>
          <w:szCs w:val="21"/>
        </w:rPr>
        <w:t>第五章 课程资源与教学内容</w:t>
      </w:r>
      <w:r>
        <w:rPr>
          <w:rFonts w:hint="eastAsia" w:ascii="宋体" w:hAnsi="宋体" w:cs="宋体"/>
          <w:b/>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第一节 课程资源的内涵与分类</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第二节 课程资源的开发与利用</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第三节 教科书内容的选择、组织与呈现</w:t>
      </w:r>
      <w:r>
        <w:rPr>
          <w:rFonts w:hint="eastAsia" w:ascii="宋体" w:hAnsi="宋体" w:cs="宋体"/>
          <w:kern w:val="0"/>
          <w:szCs w:val="21"/>
        </w:rPr>
        <w:tab/>
      </w:r>
    </w:p>
    <w:p>
      <w:pPr>
        <w:widowControl/>
        <w:spacing w:line="360" w:lineRule="exact"/>
        <w:rPr>
          <w:rFonts w:ascii="宋体" w:hAnsi="宋体" w:cs="宋体"/>
          <w:b/>
          <w:kern w:val="0"/>
          <w:szCs w:val="21"/>
        </w:rPr>
      </w:pPr>
      <w:r>
        <w:rPr>
          <w:rFonts w:hint="eastAsia" w:ascii="宋体" w:hAnsi="宋体" w:cs="宋体"/>
          <w:b/>
          <w:kern w:val="0"/>
          <w:szCs w:val="21"/>
        </w:rPr>
        <w:t>第六章 课程实施与教学过程</w:t>
      </w:r>
      <w:r>
        <w:rPr>
          <w:rFonts w:hint="eastAsia" w:ascii="宋体" w:hAnsi="宋体" w:cs="宋体"/>
          <w:b/>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第一节 课程实施</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第二节 教学过程</w:t>
      </w:r>
      <w:r>
        <w:rPr>
          <w:rFonts w:hint="eastAsia" w:ascii="宋体" w:hAnsi="宋体" w:cs="宋体"/>
          <w:kern w:val="0"/>
          <w:szCs w:val="21"/>
        </w:rPr>
        <w:tab/>
      </w:r>
    </w:p>
    <w:p>
      <w:pPr>
        <w:widowControl/>
        <w:spacing w:line="360" w:lineRule="exact"/>
        <w:rPr>
          <w:rFonts w:ascii="宋体" w:hAnsi="宋体" w:cs="宋体"/>
          <w:b/>
          <w:kern w:val="0"/>
          <w:szCs w:val="21"/>
        </w:rPr>
      </w:pPr>
      <w:r>
        <w:rPr>
          <w:rFonts w:hint="eastAsia" w:ascii="宋体" w:hAnsi="宋体" w:cs="宋体"/>
          <w:b/>
          <w:kern w:val="0"/>
          <w:szCs w:val="21"/>
        </w:rPr>
        <w:t>第七章 课程领导与课堂教学管理</w:t>
      </w:r>
      <w:r>
        <w:rPr>
          <w:rFonts w:hint="eastAsia" w:ascii="宋体" w:hAnsi="宋体" w:cs="宋体"/>
          <w:b/>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第一节 课程领导</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第二节 课堂教学管理</w:t>
      </w:r>
      <w:r>
        <w:rPr>
          <w:rFonts w:hint="eastAsia" w:ascii="宋体" w:hAnsi="宋体" w:cs="宋体"/>
          <w:kern w:val="0"/>
          <w:szCs w:val="21"/>
        </w:rPr>
        <w:tab/>
      </w:r>
    </w:p>
    <w:p>
      <w:pPr>
        <w:widowControl/>
        <w:spacing w:line="360" w:lineRule="exact"/>
        <w:rPr>
          <w:rFonts w:ascii="宋体" w:hAnsi="宋体" w:cs="宋体"/>
          <w:b/>
          <w:kern w:val="0"/>
          <w:szCs w:val="21"/>
        </w:rPr>
      </w:pPr>
      <w:r>
        <w:rPr>
          <w:rFonts w:hint="eastAsia" w:ascii="宋体" w:hAnsi="宋体" w:cs="宋体"/>
          <w:b/>
          <w:kern w:val="0"/>
          <w:szCs w:val="21"/>
        </w:rPr>
        <w:t>第八章 课程与教学评价</w:t>
      </w:r>
      <w:r>
        <w:rPr>
          <w:rFonts w:hint="eastAsia" w:ascii="宋体" w:hAnsi="宋体" w:cs="宋体"/>
          <w:b/>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第一节 课程评价</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第二节 教师课堂教学评价</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第三节 学生学业成就评价</w:t>
      </w:r>
      <w:r>
        <w:rPr>
          <w:rFonts w:hint="eastAsia" w:ascii="宋体" w:hAnsi="宋体" w:cs="宋体"/>
          <w:kern w:val="0"/>
          <w:szCs w:val="21"/>
        </w:rPr>
        <w:tab/>
      </w:r>
    </w:p>
    <w:p>
      <w:pPr>
        <w:widowControl/>
        <w:spacing w:line="360" w:lineRule="exact"/>
        <w:rPr>
          <w:rFonts w:ascii="宋体" w:hAnsi="宋体" w:cs="宋体"/>
          <w:b/>
          <w:kern w:val="0"/>
          <w:szCs w:val="21"/>
        </w:rPr>
      </w:pPr>
      <w:r>
        <w:rPr>
          <w:rFonts w:hint="eastAsia" w:ascii="宋体" w:hAnsi="宋体" w:cs="宋体"/>
          <w:b/>
          <w:kern w:val="0"/>
          <w:szCs w:val="21"/>
        </w:rPr>
        <w:t>第九章 课程与教学变革</w:t>
      </w:r>
      <w:r>
        <w:rPr>
          <w:rFonts w:hint="eastAsia" w:ascii="宋体" w:hAnsi="宋体" w:cs="宋体"/>
          <w:b/>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第一节 课程与教学变革概述</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第二节 课程与教学变革动因</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第三节 课程与教学变革模式</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第四节 课程与教学变革策略</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第五节 课程与教学变革趋势</w:t>
      </w:r>
      <w:r>
        <w:rPr>
          <w:rFonts w:hint="eastAsia" w:ascii="宋体" w:hAnsi="宋体" w:cs="宋体"/>
          <w:kern w:val="0"/>
          <w:szCs w:val="21"/>
        </w:rPr>
        <w:tab/>
      </w:r>
    </w:p>
    <w:p>
      <w:pPr>
        <w:widowControl/>
        <w:spacing w:line="360" w:lineRule="exact"/>
        <w:rPr>
          <w:rFonts w:ascii="宋体" w:hAnsi="宋体" w:cs="宋体"/>
          <w:b/>
          <w:kern w:val="0"/>
          <w:szCs w:val="21"/>
        </w:rPr>
      </w:pPr>
      <w:r>
        <w:rPr>
          <w:rFonts w:hint="eastAsia" w:ascii="宋体" w:hAnsi="宋体" w:cs="宋体"/>
          <w:b/>
          <w:kern w:val="0"/>
          <w:szCs w:val="21"/>
        </w:rPr>
        <w:t>第十章 课程与教学研究</w:t>
      </w:r>
      <w:r>
        <w:rPr>
          <w:rFonts w:hint="eastAsia" w:ascii="宋体" w:hAnsi="宋体" w:cs="宋体"/>
          <w:b/>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第一节 课程与教学研究意义</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第二节 课程与教学研究内容</w:t>
      </w:r>
      <w:r>
        <w:rPr>
          <w:rFonts w:hint="eastAsia" w:ascii="宋体" w:hAnsi="宋体" w:cs="宋体"/>
          <w:kern w:val="0"/>
          <w:szCs w:val="21"/>
        </w:rPr>
        <w:tab/>
      </w:r>
    </w:p>
    <w:p>
      <w:pPr>
        <w:widowControl/>
        <w:spacing w:line="360" w:lineRule="exact"/>
        <w:rPr>
          <w:rFonts w:ascii="宋体" w:hAnsi="宋体" w:cs="宋体"/>
          <w:kern w:val="0"/>
          <w:szCs w:val="21"/>
        </w:rPr>
      </w:pPr>
      <w:r>
        <w:rPr>
          <w:rFonts w:hint="eastAsia" w:ascii="宋体" w:hAnsi="宋体" w:cs="宋体"/>
          <w:kern w:val="0"/>
          <w:szCs w:val="21"/>
        </w:rPr>
        <w:t>第三节 课程与教学研究方法</w:t>
      </w:r>
      <w:r>
        <w:rPr>
          <w:rFonts w:hint="eastAsia" w:ascii="宋体" w:hAnsi="宋体" w:cs="宋体"/>
          <w:kern w:val="0"/>
          <w:szCs w:val="21"/>
        </w:rPr>
        <w:tab/>
      </w:r>
    </w:p>
    <w:p>
      <w:pPr>
        <w:widowControl/>
        <w:spacing w:line="360" w:lineRule="exact"/>
        <w:rPr>
          <w:rFonts w:ascii="宋体" w:hAnsi="宋体" w:cs="宋体"/>
          <w:b/>
          <w:bCs/>
          <w:kern w:val="0"/>
          <w:szCs w:val="21"/>
        </w:rPr>
      </w:pPr>
    </w:p>
    <w:p>
      <w:pPr>
        <w:widowControl/>
        <w:spacing w:line="360" w:lineRule="exact"/>
        <w:ind w:left="850" w:hanging="850" w:hangingChars="403"/>
        <w:rPr>
          <w:kern w:val="0"/>
          <w:szCs w:val="21"/>
        </w:rPr>
      </w:pPr>
      <w:r>
        <w:rPr>
          <w:rFonts w:ascii="宋体" w:hAnsi="宋体" w:cs="宋体"/>
          <w:b/>
          <w:bCs/>
          <w:kern w:val="0"/>
          <w:szCs w:val="21"/>
        </w:rPr>
        <w:t>参考书目：</w:t>
      </w:r>
      <w:r>
        <w:rPr>
          <w:rFonts w:ascii="宋体" w:hAnsi="宋体" w:cs="宋体"/>
          <w:kern w:val="0"/>
          <w:szCs w:val="21"/>
        </w:rPr>
        <w:br w:type="textWrapping"/>
      </w:r>
      <w:r>
        <w:rPr>
          <w:kern w:val="0"/>
          <w:szCs w:val="21"/>
        </w:rPr>
        <w:t>    1</w:t>
      </w:r>
      <w:r>
        <w:rPr>
          <w:rFonts w:hAnsi="宋体"/>
          <w:kern w:val="0"/>
          <w:szCs w:val="21"/>
        </w:rPr>
        <w:t>．靳玉乐主编：《课程论》</w:t>
      </w:r>
      <w:r>
        <w:rPr>
          <w:rFonts w:hint="eastAsia" w:hAnsi="宋体"/>
          <w:kern w:val="0"/>
          <w:szCs w:val="21"/>
        </w:rPr>
        <w:t>（第二版）</w:t>
      </w:r>
      <w:r>
        <w:rPr>
          <w:rFonts w:hAnsi="宋体"/>
          <w:kern w:val="0"/>
          <w:szCs w:val="21"/>
        </w:rPr>
        <w:t>，人民教育出版社，</w:t>
      </w:r>
      <w:r>
        <w:rPr>
          <w:kern w:val="0"/>
          <w:szCs w:val="21"/>
        </w:rPr>
        <w:t>2015</w:t>
      </w:r>
      <w:r>
        <w:rPr>
          <w:rFonts w:hAnsi="宋体"/>
          <w:kern w:val="0"/>
          <w:szCs w:val="21"/>
        </w:rPr>
        <w:t>年版。</w:t>
      </w:r>
      <w:r>
        <w:rPr>
          <w:kern w:val="0"/>
          <w:szCs w:val="21"/>
        </w:rPr>
        <w:t> </w:t>
      </w:r>
      <w:r>
        <w:rPr>
          <w:kern w:val="0"/>
          <w:szCs w:val="21"/>
        </w:rPr>
        <w:br w:type="textWrapping"/>
      </w:r>
      <w:r>
        <w:rPr>
          <w:kern w:val="0"/>
          <w:szCs w:val="21"/>
        </w:rPr>
        <w:t>    2</w:t>
      </w:r>
      <w:r>
        <w:rPr>
          <w:rFonts w:hAnsi="宋体"/>
          <w:kern w:val="0"/>
          <w:szCs w:val="21"/>
        </w:rPr>
        <w:t>．李森著：《现代教学论纲要》，人民教育出版社，</w:t>
      </w:r>
      <w:r>
        <w:rPr>
          <w:kern w:val="0"/>
          <w:szCs w:val="21"/>
        </w:rPr>
        <w:t>2005</w:t>
      </w:r>
      <w:r>
        <w:rPr>
          <w:rFonts w:hAnsi="宋体"/>
          <w:kern w:val="0"/>
          <w:szCs w:val="21"/>
        </w:rPr>
        <w:t>年版。</w:t>
      </w:r>
    </w:p>
    <w:p>
      <w:pPr>
        <w:widowControl/>
        <w:spacing w:line="360" w:lineRule="exact"/>
        <w:ind w:left="840" w:leftChars="400" w:firstLine="210" w:firstLineChars="100"/>
        <w:rPr>
          <w:kern w:val="0"/>
          <w:szCs w:val="21"/>
        </w:rPr>
      </w:pPr>
      <w:r>
        <w:rPr>
          <w:kern w:val="0"/>
          <w:szCs w:val="21"/>
        </w:rPr>
        <w:t xml:space="preserve">3. </w:t>
      </w:r>
      <w:r>
        <w:rPr>
          <w:rFonts w:hAnsi="宋体"/>
          <w:kern w:val="0"/>
          <w:szCs w:val="21"/>
        </w:rPr>
        <w:t>李森主编：《现代教学论》，人民教育出版社，</w:t>
      </w:r>
      <w:r>
        <w:rPr>
          <w:kern w:val="0"/>
          <w:szCs w:val="21"/>
        </w:rPr>
        <w:t>2011</w:t>
      </w:r>
      <w:r>
        <w:rPr>
          <w:rFonts w:hAnsi="宋体"/>
          <w:kern w:val="0"/>
          <w:szCs w:val="21"/>
        </w:rPr>
        <w:t>年版。</w:t>
      </w:r>
    </w:p>
    <w:p>
      <w:pPr>
        <w:widowControl/>
        <w:spacing w:line="360" w:lineRule="exact"/>
        <w:ind w:left="840" w:leftChars="400" w:firstLine="210" w:firstLineChars="100"/>
        <w:rPr>
          <w:kern w:val="0"/>
          <w:szCs w:val="21"/>
        </w:rPr>
      </w:pPr>
      <w:r>
        <w:rPr>
          <w:kern w:val="0"/>
          <w:szCs w:val="21"/>
        </w:rPr>
        <w:t xml:space="preserve">4. </w:t>
      </w:r>
      <w:r>
        <w:rPr>
          <w:rFonts w:hAnsi="宋体"/>
          <w:kern w:val="0"/>
          <w:szCs w:val="21"/>
        </w:rPr>
        <w:t>李森、陈晓端主编：《课程与教学论》，北京师范大学出版社，</w:t>
      </w:r>
      <w:r>
        <w:rPr>
          <w:kern w:val="0"/>
          <w:szCs w:val="21"/>
        </w:rPr>
        <w:t>2015</w:t>
      </w:r>
      <w:r>
        <w:rPr>
          <w:rFonts w:hAnsi="宋体"/>
          <w:kern w:val="0"/>
          <w:szCs w:val="21"/>
        </w:rPr>
        <w:t>年版。</w:t>
      </w:r>
    </w:p>
    <w:p>
      <w:pPr>
        <w:spacing w:line="400" w:lineRule="exact"/>
        <w:rPr>
          <w:sz w:val="28"/>
          <w:szCs w:val="28"/>
        </w:rPr>
      </w:pPr>
    </w:p>
    <w:p>
      <w:pPr>
        <w:rPr>
          <w:sz w:val="28"/>
          <w:szCs w:val="28"/>
        </w:rPr>
      </w:pPr>
    </w:p>
    <w:p>
      <w:pPr>
        <w:rPr>
          <w:sz w:val="28"/>
          <w:szCs w:val="28"/>
        </w:rPr>
      </w:pPr>
    </w:p>
    <w:p>
      <w:pPr>
        <w:rPr>
          <w:sz w:val="28"/>
          <w:szCs w:val="28"/>
        </w:rPr>
      </w:pPr>
    </w:p>
    <w:p>
      <w:pPr>
        <w:rPr>
          <w:sz w:val="28"/>
          <w:szCs w:val="28"/>
        </w:rPr>
      </w:pPr>
    </w:p>
    <w:p>
      <w:pPr>
        <w:rPr>
          <w:b/>
          <w:sz w:val="28"/>
          <w:szCs w:val="28"/>
        </w:rPr>
      </w:pPr>
      <w:r>
        <w:rPr>
          <w:rFonts w:hint="eastAsia"/>
          <w:b/>
          <w:sz w:val="28"/>
          <w:szCs w:val="28"/>
        </w:rPr>
        <w:t>附件3-3：《比较教育学》（040104）复试大纲及参考书目</w:t>
      </w:r>
    </w:p>
    <w:p>
      <w:pPr>
        <w:spacing w:line="360" w:lineRule="exact"/>
      </w:pPr>
      <w:r>
        <w:rPr>
          <w:rFonts w:hint="eastAsia"/>
        </w:rPr>
        <w:t>海南师范大学2018年硕士研究生入学考试</w:t>
      </w:r>
    </w:p>
    <w:p>
      <w:pPr>
        <w:spacing w:line="360" w:lineRule="exact"/>
      </w:pPr>
      <w:r>
        <w:rPr>
          <w:rFonts w:hint="eastAsia"/>
        </w:rPr>
        <w:t>复试考试大纲</w:t>
      </w:r>
    </w:p>
    <w:p>
      <w:pPr>
        <w:spacing w:line="360" w:lineRule="exact"/>
      </w:pPr>
    </w:p>
    <w:p>
      <w:pPr>
        <w:spacing w:line="360" w:lineRule="exact"/>
      </w:pPr>
      <w:r>
        <w:rPr>
          <w:rFonts w:hint="eastAsia"/>
        </w:rPr>
        <w:t>科目名称： 比较教育学</w:t>
      </w:r>
    </w:p>
    <w:p>
      <w:pPr>
        <w:spacing w:line="360" w:lineRule="exact"/>
        <w:rPr>
          <w:rFonts w:ascii="宋体" w:hAnsi="宋体"/>
          <w:b/>
          <w:sz w:val="24"/>
        </w:rPr>
      </w:pPr>
      <w:r>
        <w:rPr>
          <w:rFonts w:hint="eastAsia"/>
        </w:rPr>
        <w:t>适用专业： 比较教育学</w:t>
      </w:r>
    </w:p>
    <w:p>
      <w:pPr>
        <w:widowControl/>
        <w:spacing w:line="360" w:lineRule="exact"/>
        <w:jc w:val="left"/>
        <w:rPr>
          <w:ins w:id="0" w:author="Lenovo" w:date="2017-09-07T10:41:00Z"/>
          <w:rFonts w:hint="eastAsia" w:ascii="宋体" w:hAnsi="宋体" w:cs="宋体"/>
          <w:b/>
          <w:bCs/>
          <w:color w:val="auto"/>
          <w:kern w:val="0"/>
          <w:szCs w:val="21"/>
          <w:rPrChange w:id="1" w:author="Administrator" w:date="2017-09-17T09:45:13Z">
            <w:rPr>
              <w:ins w:id="2" w:author="Lenovo" w:date="2017-09-07T10:41:00Z"/>
              <w:rFonts w:hint="eastAsia" w:ascii="宋体" w:hAnsi="宋体" w:cs="宋体"/>
              <w:b/>
              <w:bCs/>
              <w:kern w:val="0"/>
              <w:szCs w:val="21"/>
            </w:rPr>
          </w:rPrChange>
        </w:rPr>
      </w:pPr>
      <w:r>
        <w:rPr>
          <w:rFonts w:ascii="宋体" w:hAnsi="宋体" w:cs="宋体"/>
          <w:b/>
          <w:bCs/>
          <w:kern w:val="0"/>
          <w:szCs w:val="21"/>
        </w:rPr>
        <w:t>一、考试形式与试卷结构</w:t>
      </w:r>
      <w:r>
        <w:rPr>
          <w:rFonts w:ascii="宋体" w:hAnsi="宋体" w:cs="宋体"/>
          <w:kern w:val="0"/>
          <w:szCs w:val="21"/>
        </w:rPr>
        <w:br w:type="textWrapping"/>
      </w:r>
      <w:r>
        <w:rPr>
          <w:rFonts w:ascii="宋体" w:hAnsi="宋体" w:cs="宋体"/>
          <w:kern w:val="0"/>
          <w:szCs w:val="21"/>
        </w:rPr>
        <w:t>（一）试卷分数及考试时间</w:t>
      </w:r>
      <w:r>
        <w:rPr>
          <w:rFonts w:ascii="宋体" w:hAnsi="宋体" w:cs="宋体"/>
          <w:kern w:val="0"/>
          <w:szCs w:val="21"/>
        </w:rPr>
        <w:br w:type="textWrapping"/>
      </w:r>
      <w:r>
        <w:rPr>
          <w:rFonts w:ascii="宋体" w:hAnsi="宋体" w:cs="宋体"/>
          <w:kern w:val="0"/>
          <w:szCs w:val="21"/>
        </w:rPr>
        <w:t>复试：总分为100分，考试时间为120分钟。</w:t>
      </w:r>
      <w:r>
        <w:rPr>
          <w:rFonts w:ascii="宋体" w:hAnsi="宋体" w:cs="宋体"/>
          <w:kern w:val="0"/>
          <w:szCs w:val="21"/>
        </w:rPr>
        <w:br w:type="textWrapping"/>
      </w:r>
      <w:r>
        <w:rPr>
          <w:rFonts w:ascii="宋体" w:hAnsi="宋体" w:cs="宋体"/>
          <w:kern w:val="0"/>
          <w:szCs w:val="21"/>
        </w:rPr>
        <w:t>（二）考试形式</w:t>
      </w:r>
      <w:r>
        <w:rPr>
          <w:rFonts w:ascii="宋体" w:hAnsi="宋体" w:cs="宋体"/>
          <w:kern w:val="0"/>
          <w:szCs w:val="21"/>
        </w:rPr>
        <w:br w:type="textWrapping"/>
      </w:r>
      <w:r>
        <w:rPr>
          <w:rFonts w:ascii="宋体" w:hAnsi="宋体" w:cs="宋体"/>
          <w:kern w:val="0"/>
          <w:szCs w:val="21"/>
        </w:rPr>
        <w:t>考试形式为闭卷、笔试。</w:t>
      </w:r>
      <w:r>
        <w:rPr>
          <w:rFonts w:ascii="宋体" w:hAnsi="宋体" w:cs="宋体"/>
          <w:kern w:val="0"/>
          <w:szCs w:val="21"/>
        </w:rPr>
        <w:br w:type="textWrapping"/>
      </w:r>
      <w:r>
        <w:rPr>
          <w:rFonts w:ascii="宋体" w:hAnsi="宋体" w:cs="宋体"/>
          <w:kern w:val="0"/>
          <w:szCs w:val="21"/>
        </w:rPr>
        <w:t>试卷由试题和答题纸组成；答案必须写在答题纸（由考点提供）相应的位置上。</w:t>
      </w:r>
      <w:r>
        <w:rPr>
          <w:rFonts w:ascii="宋体" w:hAnsi="宋体" w:cs="宋体"/>
          <w:kern w:val="0"/>
          <w:szCs w:val="21"/>
        </w:rPr>
        <w:br w:type="textWrapping"/>
      </w:r>
      <w:r>
        <w:rPr>
          <w:rFonts w:ascii="宋体" w:hAnsi="宋体" w:cs="宋体"/>
          <w:kern w:val="0"/>
          <w:szCs w:val="21"/>
        </w:rPr>
        <w:t>（三）试卷题型结构</w:t>
      </w:r>
      <w:r>
        <w:rPr>
          <w:rFonts w:ascii="宋体" w:hAnsi="宋体" w:cs="宋体"/>
          <w:kern w:val="0"/>
          <w:szCs w:val="21"/>
        </w:rPr>
        <w:br w:type="textWrapping"/>
      </w:r>
      <w:r>
        <w:rPr>
          <w:rFonts w:ascii="宋体" w:hAnsi="宋体" w:cs="宋体"/>
          <w:kern w:val="0"/>
          <w:szCs w:val="21"/>
        </w:rPr>
        <w:t>名词解释题：约</w:t>
      </w:r>
      <w:r>
        <w:rPr>
          <w:rFonts w:hint="eastAsia" w:ascii="宋体" w:hAnsi="宋体" w:cs="宋体"/>
          <w:kern w:val="0"/>
          <w:szCs w:val="21"/>
        </w:rPr>
        <w:t>4</w:t>
      </w:r>
      <w:r>
        <w:rPr>
          <w:rFonts w:ascii="宋体" w:hAnsi="宋体" w:cs="宋体"/>
          <w:kern w:val="0"/>
          <w:szCs w:val="21"/>
        </w:rPr>
        <w:t>题，共</w:t>
      </w:r>
      <w:r>
        <w:rPr>
          <w:rFonts w:hint="eastAsia" w:ascii="宋体" w:hAnsi="宋体" w:cs="宋体"/>
          <w:kern w:val="0"/>
          <w:szCs w:val="21"/>
        </w:rPr>
        <w:t>20</w:t>
      </w:r>
      <w:r>
        <w:rPr>
          <w:rFonts w:ascii="宋体" w:hAnsi="宋体" w:cs="宋体"/>
          <w:kern w:val="0"/>
          <w:szCs w:val="21"/>
        </w:rPr>
        <w:t>分</w:t>
      </w:r>
      <w:r>
        <w:rPr>
          <w:rFonts w:ascii="宋体" w:hAnsi="宋体" w:cs="宋体"/>
          <w:kern w:val="0"/>
          <w:szCs w:val="21"/>
        </w:rPr>
        <w:br w:type="textWrapping"/>
      </w:r>
      <w:r>
        <w:rPr>
          <w:rFonts w:ascii="宋体" w:hAnsi="宋体" w:cs="宋体"/>
          <w:kern w:val="0"/>
          <w:szCs w:val="21"/>
        </w:rPr>
        <w:t>简答题：约</w:t>
      </w:r>
      <w:r>
        <w:rPr>
          <w:rFonts w:hint="eastAsia" w:ascii="宋体" w:hAnsi="宋体" w:cs="宋体"/>
          <w:kern w:val="0"/>
          <w:szCs w:val="21"/>
        </w:rPr>
        <w:t>4</w:t>
      </w:r>
      <w:r>
        <w:rPr>
          <w:rFonts w:ascii="宋体" w:hAnsi="宋体" w:cs="宋体"/>
          <w:kern w:val="0"/>
          <w:szCs w:val="21"/>
        </w:rPr>
        <w:t>题，共</w:t>
      </w:r>
      <w:r>
        <w:rPr>
          <w:rFonts w:hint="eastAsia" w:ascii="宋体" w:hAnsi="宋体" w:cs="宋体"/>
          <w:kern w:val="0"/>
          <w:szCs w:val="21"/>
        </w:rPr>
        <w:t>40</w:t>
      </w:r>
      <w:r>
        <w:rPr>
          <w:rFonts w:ascii="宋体" w:hAnsi="宋体" w:cs="宋体"/>
          <w:kern w:val="0"/>
          <w:szCs w:val="21"/>
        </w:rPr>
        <w:t>分</w:t>
      </w:r>
      <w:r>
        <w:rPr>
          <w:rFonts w:ascii="宋体" w:hAnsi="宋体" w:cs="宋体"/>
          <w:kern w:val="0"/>
          <w:szCs w:val="21"/>
        </w:rPr>
        <w:br w:type="textWrapping"/>
      </w:r>
      <w:r>
        <w:rPr>
          <w:rFonts w:ascii="宋体" w:hAnsi="宋体" w:cs="宋体"/>
          <w:kern w:val="0"/>
          <w:szCs w:val="21"/>
        </w:rPr>
        <w:t>论述题：约</w:t>
      </w:r>
      <w:r>
        <w:rPr>
          <w:rFonts w:hint="eastAsia" w:ascii="宋体" w:hAnsi="宋体" w:cs="宋体"/>
          <w:kern w:val="0"/>
          <w:szCs w:val="21"/>
        </w:rPr>
        <w:t>2</w:t>
      </w:r>
      <w:r>
        <w:rPr>
          <w:rFonts w:ascii="宋体" w:hAnsi="宋体" w:cs="宋体"/>
          <w:kern w:val="0"/>
          <w:szCs w:val="21"/>
        </w:rPr>
        <w:t>题，共</w:t>
      </w:r>
      <w:r>
        <w:rPr>
          <w:rFonts w:hint="eastAsia" w:ascii="宋体" w:hAnsi="宋体" w:cs="宋体"/>
          <w:kern w:val="0"/>
          <w:szCs w:val="21"/>
        </w:rPr>
        <w:t>40</w:t>
      </w:r>
      <w:r>
        <w:rPr>
          <w:rFonts w:ascii="宋体" w:hAnsi="宋体" w:cs="宋体"/>
          <w:kern w:val="0"/>
          <w:szCs w:val="21"/>
        </w:rPr>
        <w:t>分</w:t>
      </w:r>
      <w:r>
        <w:rPr>
          <w:rFonts w:ascii="宋体" w:hAnsi="宋体" w:cs="宋体"/>
          <w:kern w:val="0"/>
          <w:szCs w:val="21"/>
        </w:rPr>
        <w:br w:type="textWrapping"/>
      </w:r>
      <w:ins w:id="3" w:author="Lenovo" w:date="2017-09-07T10:41:00Z">
        <w:r>
          <w:rPr>
            <w:rFonts w:hint="eastAsia" w:ascii="宋体" w:hAnsi="宋体" w:cs="宋体"/>
            <w:b/>
            <w:bCs/>
            <w:color w:val="auto"/>
            <w:kern w:val="0"/>
            <w:szCs w:val="21"/>
            <w:rPrChange w:id="4" w:author="Administrator" w:date="2017-09-17T09:45:13Z">
              <w:rPr>
                <w:rFonts w:hint="eastAsia" w:ascii="宋体" w:hAnsi="宋体" w:cs="宋体"/>
                <w:b/>
                <w:bCs/>
                <w:kern w:val="0"/>
                <w:szCs w:val="21"/>
              </w:rPr>
            </w:rPrChange>
          </w:rPr>
          <w:t xml:space="preserve">二、考查目标 </w:t>
        </w:r>
      </w:ins>
    </w:p>
    <w:p>
      <w:pPr>
        <w:widowControl/>
        <w:spacing w:line="360" w:lineRule="exact"/>
        <w:jc w:val="left"/>
        <w:rPr>
          <w:ins w:id="6" w:author="Lenovo" w:date="2017-09-07T10:41:00Z"/>
          <w:rFonts w:hint="eastAsia" w:ascii="宋体" w:hAnsi="宋体" w:cs="宋体"/>
          <w:b/>
          <w:bCs/>
          <w:color w:val="auto"/>
          <w:kern w:val="0"/>
          <w:szCs w:val="21"/>
          <w:rPrChange w:id="7" w:author="Administrator" w:date="2017-09-17T09:45:13Z">
            <w:rPr>
              <w:ins w:id="8" w:author="Lenovo" w:date="2017-09-07T10:41:00Z"/>
              <w:rFonts w:hint="eastAsia" w:ascii="宋体" w:hAnsi="宋体" w:cs="宋体"/>
              <w:b/>
              <w:bCs/>
              <w:kern w:val="0"/>
              <w:szCs w:val="21"/>
            </w:rPr>
          </w:rPrChange>
        </w:rPr>
      </w:pPr>
      <w:ins w:id="9" w:author="Lenovo" w:date="2017-09-07T10:41:00Z">
        <w:r>
          <w:rPr>
            <w:rFonts w:hint="eastAsia" w:ascii="宋体" w:hAnsi="宋体" w:cs="宋体"/>
            <w:b w:val="0"/>
            <w:bCs w:val="0"/>
            <w:color w:val="auto"/>
            <w:kern w:val="0"/>
            <w:szCs w:val="21"/>
            <w:rPrChange w:id="10" w:author="Administrator" w:date="2017-09-17T09:45:45Z">
              <w:rPr>
                <w:rFonts w:hint="eastAsia" w:ascii="宋体" w:hAnsi="宋体" w:cs="宋体"/>
                <w:b/>
                <w:bCs/>
                <w:kern w:val="0"/>
                <w:szCs w:val="21"/>
              </w:rPr>
            </w:rPrChange>
          </w:rPr>
          <w:t>全日制攻读硕士学位研究生入学考试比较教育学科目，要求考生系统掌握比较教育学的基本知识、基础理论和基本方法，并能运用比较教育学的相关理论和方法分析、解决教育改革发展中实际问题的能力。</w:t>
        </w:r>
      </w:ins>
    </w:p>
    <w:p>
      <w:pPr>
        <w:widowControl/>
        <w:spacing w:line="360" w:lineRule="exact"/>
        <w:jc w:val="left"/>
        <w:rPr>
          <w:rFonts w:ascii="宋体" w:hAnsi="宋体"/>
          <w:b/>
          <w:szCs w:val="21"/>
        </w:rPr>
      </w:pPr>
      <w:r>
        <w:rPr>
          <w:rFonts w:hint="eastAsia" w:ascii="宋体" w:hAnsi="宋体"/>
          <w:b/>
          <w:szCs w:val="21"/>
        </w:rPr>
        <w:t>三、考查范围</w:t>
      </w:r>
    </w:p>
    <w:p>
      <w:pPr>
        <w:spacing w:line="360" w:lineRule="exact"/>
        <w:rPr>
          <w:rFonts w:ascii="宋体" w:hAnsi="宋体"/>
          <w:b/>
          <w:szCs w:val="21"/>
        </w:rPr>
      </w:pPr>
      <w:r>
        <w:rPr>
          <w:rFonts w:hint="eastAsia" w:ascii="宋体" w:hAnsi="宋体"/>
          <w:b/>
          <w:szCs w:val="21"/>
        </w:rPr>
        <w:t>第一章 导论</w:t>
      </w:r>
    </w:p>
    <w:p>
      <w:pPr>
        <w:spacing w:line="360" w:lineRule="exact"/>
        <w:rPr>
          <w:rFonts w:ascii="宋体" w:hAnsi="宋体"/>
          <w:szCs w:val="21"/>
        </w:rPr>
      </w:pPr>
      <w:r>
        <w:rPr>
          <w:rFonts w:hint="eastAsia" w:ascii="宋体" w:hAnsi="宋体"/>
          <w:szCs w:val="21"/>
        </w:rPr>
        <w:t>一、比较教育的发展</w:t>
      </w:r>
    </w:p>
    <w:p>
      <w:pPr>
        <w:spacing w:line="360" w:lineRule="exact"/>
        <w:rPr>
          <w:rFonts w:ascii="宋体" w:hAnsi="宋体"/>
          <w:szCs w:val="21"/>
        </w:rPr>
      </w:pPr>
      <w:r>
        <w:rPr>
          <w:rFonts w:hint="eastAsia" w:ascii="宋体" w:hAnsi="宋体"/>
          <w:szCs w:val="21"/>
        </w:rPr>
        <w:t>二、比较教育的基本特征和设置比较教育课程的目的</w:t>
      </w:r>
    </w:p>
    <w:p>
      <w:pPr>
        <w:spacing w:line="360" w:lineRule="exact"/>
        <w:rPr>
          <w:rFonts w:ascii="宋体" w:hAnsi="宋体"/>
          <w:szCs w:val="21"/>
        </w:rPr>
      </w:pPr>
      <w:r>
        <w:rPr>
          <w:rFonts w:hint="eastAsia" w:ascii="宋体" w:hAnsi="宋体"/>
          <w:szCs w:val="21"/>
        </w:rPr>
        <w:t>三、比较教育的研究方法</w:t>
      </w:r>
    </w:p>
    <w:p>
      <w:pPr>
        <w:spacing w:line="360" w:lineRule="exact"/>
        <w:rPr>
          <w:rFonts w:ascii="宋体" w:hAnsi="宋体"/>
          <w:b/>
          <w:szCs w:val="21"/>
        </w:rPr>
      </w:pPr>
      <w:r>
        <w:rPr>
          <w:rFonts w:hint="eastAsia" w:ascii="宋体" w:hAnsi="宋体"/>
          <w:b/>
          <w:szCs w:val="21"/>
        </w:rPr>
        <w:t>第二章 学制述要</w:t>
      </w:r>
    </w:p>
    <w:p>
      <w:pPr>
        <w:spacing w:line="360" w:lineRule="exact"/>
        <w:rPr>
          <w:rFonts w:ascii="宋体" w:hAnsi="宋体"/>
          <w:szCs w:val="21"/>
        </w:rPr>
      </w:pPr>
      <w:r>
        <w:rPr>
          <w:rFonts w:hint="eastAsia" w:ascii="宋体" w:hAnsi="宋体"/>
          <w:szCs w:val="21"/>
        </w:rPr>
        <w:t>一、美国学制</w:t>
      </w:r>
      <w:bookmarkStart w:id="1" w:name="_GoBack"/>
      <w:bookmarkEnd w:id="1"/>
    </w:p>
    <w:p>
      <w:pPr>
        <w:spacing w:line="360" w:lineRule="exact"/>
        <w:rPr>
          <w:rFonts w:ascii="宋体" w:hAnsi="宋体"/>
          <w:szCs w:val="21"/>
        </w:rPr>
      </w:pPr>
      <w:r>
        <w:rPr>
          <w:rFonts w:hint="eastAsia" w:ascii="宋体" w:hAnsi="宋体"/>
          <w:szCs w:val="21"/>
        </w:rPr>
        <w:t>二、英国学制</w:t>
      </w:r>
    </w:p>
    <w:p>
      <w:pPr>
        <w:spacing w:line="360" w:lineRule="exact"/>
        <w:rPr>
          <w:rFonts w:ascii="宋体" w:hAnsi="宋体"/>
          <w:szCs w:val="21"/>
        </w:rPr>
      </w:pPr>
      <w:r>
        <w:rPr>
          <w:rFonts w:hint="eastAsia" w:ascii="宋体" w:hAnsi="宋体"/>
          <w:szCs w:val="21"/>
        </w:rPr>
        <w:t>三、法国学制</w:t>
      </w:r>
    </w:p>
    <w:p>
      <w:pPr>
        <w:spacing w:line="360" w:lineRule="exact"/>
        <w:rPr>
          <w:rFonts w:ascii="宋体" w:hAnsi="宋体"/>
          <w:szCs w:val="21"/>
        </w:rPr>
      </w:pPr>
      <w:r>
        <w:rPr>
          <w:rFonts w:hint="eastAsia" w:ascii="宋体" w:hAnsi="宋体"/>
          <w:szCs w:val="21"/>
        </w:rPr>
        <w:t>四、德国学制</w:t>
      </w:r>
    </w:p>
    <w:p>
      <w:pPr>
        <w:spacing w:line="360" w:lineRule="exact"/>
        <w:rPr>
          <w:rFonts w:ascii="宋体" w:hAnsi="宋体"/>
          <w:szCs w:val="21"/>
        </w:rPr>
      </w:pPr>
      <w:r>
        <w:rPr>
          <w:rFonts w:hint="eastAsia" w:ascii="宋体" w:hAnsi="宋体"/>
          <w:szCs w:val="21"/>
        </w:rPr>
        <w:t>五、俄罗斯学制</w:t>
      </w:r>
    </w:p>
    <w:p>
      <w:pPr>
        <w:spacing w:line="360" w:lineRule="exact"/>
        <w:rPr>
          <w:rFonts w:ascii="宋体" w:hAnsi="宋体"/>
          <w:szCs w:val="21"/>
        </w:rPr>
      </w:pPr>
      <w:r>
        <w:rPr>
          <w:rFonts w:hint="eastAsia" w:ascii="宋体" w:hAnsi="宋体"/>
          <w:szCs w:val="21"/>
        </w:rPr>
        <w:t>六、日本学制</w:t>
      </w:r>
    </w:p>
    <w:p>
      <w:pPr>
        <w:spacing w:line="360" w:lineRule="exact"/>
        <w:rPr>
          <w:rFonts w:ascii="宋体" w:hAnsi="宋体"/>
          <w:szCs w:val="21"/>
        </w:rPr>
      </w:pPr>
      <w:r>
        <w:rPr>
          <w:rFonts w:hint="eastAsia" w:ascii="宋体" w:hAnsi="宋体"/>
          <w:szCs w:val="21"/>
        </w:rPr>
        <w:t>七、印度学制</w:t>
      </w:r>
    </w:p>
    <w:p>
      <w:pPr>
        <w:spacing w:line="360" w:lineRule="exact"/>
        <w:rPr>
          <w:rFonts w:ascii="宋体" w:hAnsi="宋体"/>
          <w:szCs w:val="21"/>
        </w:rPr>
      </w:pPr>
      <w:r>
        <w:rPr>
          <w:rFonts w:hint="eastAsia" w:ascii="宋体" w:hAnsi="宋体"/>
          <w:szCs w:val="21"/>
        </w:rPr>
        <w:t>八、中国学制</w:t>
      </w:r>
    </w:p>
    <w:p>
      <w:pPr>
        <w:spacing w:line="360" w:lineRule="exact"/>
        <w:rPr>
          <w:rFonts w:ascii="宋体" w:hAnsi="宋体"/>
          <w:b/>
          <w:szCs w:val="21"/>
        </w:rPr>
      </w:pPr>
      <w:r>
        <w:rPr>
          <w:rFonts w:hint="eastAsia" w:ascii="宋体" w:hAnsi="宋体"/>
          <w:b/>
          <w:szCs w:val="21"/>
        </w:rPr>
        <w:t>第三章 学前教育比较</w:t>
      </w:r>
    </w:p>
    <w:p>
      <w:pPr>
        <w:spacing w:line="360" w:lineRule="exact"/>
        <w:rPr>
          <w:rFonts w:ascii="宋体" w:hAnsi="宋体"/>
          <w:szCs w:val="21"/>
        </w:rPr>
      </w:pPr>
      <w:r>
        <w:rPr>
          <w:rFonts w:hint="eastAsia" w:ascii="宋体" w:hAnsi="宋体"/>
          <w:szCs w:val="21"/>
        </w:rPr>
        <w:t>一、进入21世纪以来学前教育的发展</w:t>
      </w:r>
    </w:p>
    <w:p>
      <w:pPr>
        <w:spacing w:line="360" w:lineRule="exact"/>
        <w:rPr>
          <w:rFonts w:ascii="宋体" w:hAnsi="宋体"/>
          <w:szCs w:val="21"/>
        </w:rPr>
      </w:pPr>
      <w:r>
        <w:rPr>
          <w:rFonts w:hint="eastAsia" w:ascii="宋体" w:hAnsi="宋体"/>
          <w:szCs w:val="21"/>
        </w:rPr>
        <w:t>二、学前教育的机构</w:t>
      </w:r>
    </w:p>
    <w:p>
      <w:pPr>
        <w:spacing w:line="360" w:lineRule="exact"/>
        <w:rPr>
          <w:rFonts w:ascii="宋体" w:hAnsi="宋体"/>
          <w:szCs w:val="21"/>
        </w:rPr>
      </w:pPr>
      <w:r>
        <w:rPr>
          <w:rFonts w:hint="eastAsia" w:ascii="宋体" w:hAnsi="宋体"/>
          <w:szCs w:val="21"/>
        </w:rPr>
        <w:t>三、学制教育的价值、目标和内容</w:t>
      </w:r>
    </w:p>
    <w:p>
      <w:pPr>
        <w:spacing w:line="360" w:lineRule="exact"/>
        <w:rPr>
          <w:rFonts w:ascii="宋体" w:hAnsi="宋体"/>
          <w:szCs w:val="21"/>
        </w:rPr>
      </w:pPr>
      <w:r>
        <w:rPr>
          <w:rFonts w:hint="eastAsia" w:ascii="宋体" w:hAnsi="宋体"/>
          <w:szCs w:val="21"/>
        </w:rPr>
        <w:t>四、学前教育师资的培训</w:t>
      </w:r>
    </w:p>
    <w:p>
      <w:pPr>
        <w:spacing w:line="360" w:lineRule="exact"/>
        <w:rPr>
          <w:rFonts w:ascii="宋体" w:hAnsi="宋体"/>
          <w:b/>
          <w:szCs w:val="21"/>
        </w:rPr>
      </w:pPr>
      <w:r>
        <w:rPr>
          <w:rFonts w:hint="eastAsia" w:ascii="宋体" w:hAnsi="宋体"/>
          <w:b/>
          <w:szCs w:val="21"/>
        </w:rPr>
        <w:t>第四章 义务教育比较</w:t>
      </w:r>
    </w:p>
    <w:p>
      <w:pPr>
        <w:spacing w:line="360" w:lineRule="exact"/>
        <w:rPr>
          <w:rFonts w:ascii="宋体" w:hAnsi="宋体"/>
          <w:szCs w:val="21"/>
        </w:rPr>
      </w:pPr>
      <w:r>
        <w:rPr>
          <w:rFonts w:hint="eastAsia" w:ascii="宋体" w:hAnsi="宋体"/>
          <w:szCs w:val="21"/>
        </w:rPr>
        <w:t>一、义务教育的历史发展</w:t>
      </w:r>
    </w:p>
    <w:p>
      <w:pPr>
        <w:spacing w:line="360" w:lineRule="exact"/>
        <w:rPr>
          <w:rFonts w:ascii="宋体" w:hAnsi="宋体"/>
          <w:szCs w:val="21"/>
        </w:rPr>
      </w:pPr>
      <w:r>
        <w:rPr>
          <w:rFonts w:hint="eastAsia" w:ascii="宋体" w:hAnsi="宋体"/>
          <w:szCs w:val="21"/>
        </w:rPr>
        <w:t>二、义务教育的基本经验</w:t>
      </w:r>
    </w:p>
    <w:p>
      <w:pPr>
        <w:spacing w:line="360" w:lineRule="exact"/>
        <w:rPr>
          <w:rFonts w:ascii="宋体" w:hAnsi="宋体"/>
          <w:szCs w:val="21"/>
        </w:rPr>
      </w:pPr>
      <w:r>
        <w:rPr>
          <w:rFonts w:hint="eastAsia" w:ascii="宋体" w:hAnsi="宋体"/>
          <w:szCs w:val="21"/>
        </w:rPr>
        <w:t>三、义务教育的重要改革</w:t>
      </w:r>
    </w:p>
    <w:p>
      <w:pPr>
        <w:spacing w:line="360" w:lineRule="exact"/>
        <w:rPr>
          <w:rFonts w:ascii="宋体" w:hAnsi="宋体"/>
          <w:b/>
          <w:szCs w:val="21"/>
        </w:rPr>
      </w:pPr>
      <w:r>
        <w:rPr>
          <w:rFonts w:hint="eastAsia" w:ascii="宋体" w:hAnsi="宋体"/>
          <w:b/>
          <w:szCs w:val="21"/>
        </w:rPr>
        <w:t>第五章 普通中等教育比较</w:t>
      </w:r>
    </w:p>
    <w:p>
      <w:pPr>
        <w:spacing w:line="360" w:lineRule="exact"/>
        <w:rPr>
          <w:rFonts w:ascii="宋体" w:hAnsi="宋体"/>
          <w:szCs w:val="21"/>
        </w:rPr>
      </w:pPr>
      <w:r>
        <w:rPr>
          <w:rFonts w:hint="eastAsia" w:ascii="宋体" w:hAnsi="宋体"/>
          <w:szCs w:val="21"/>
        </w:rPr>
        <w:t>一、普通中等教育的发展</w:t>
      </w:r>
    </w:p>
    <w:p>
      <w:pPr>
        <w:spacing w:line="360" w:lineRule="exact"/>
        <w:rPr>
          <w:rFonts w:ascii="宋体" w:hAnsi="宋体"/>
          <w:szCs w:val="21"/>
        </w:rPr>
      </w:pPr>
      <w:r>
        <w:rPr>
          <w:rFonts w:hint="eastAsia" w:ascii="宋体" w:hAnsi="宋体"/>
          <w:szCs w:val="21"/>
        </w:rPr>
        <w:t>二、普通中学的结构</w:t>
      </w:r>
    </w:p>
    <w:p>
      <w:pPr>
        <w:spacing w:line="360" w:lineRule="exact"/>
        <w:rPr>
          <w:rFonts w:ascii="宋体" w:hAnsi="宋体"/>
          <w:szCs w:val="21"/>
        </w:rPr>
      </w:pPr>
      <w:r>
        <w:rPr>
          <w:rFonts w:hint="eastAsia" w:ascii="宋体" w:hAnsi="宋体"/>
          <w:szCs w:val="21"/>
        </w:rPr>
        <w:t>三、普通中学的教育内容和方法</w:t>
      </w:r>
    </w:p>
    <w:p>
      <w:pPr>
        <w:spacing w:line="360" w:lineRule="exact"/>
        <w:rPr>
          <w:rFonts w:ascii="宋体" w:hAnsi="宋体"/>
          <w:b/>
          <w:szCs w:val="21"/>
        </w:rPr>
      </w:pPr>
      <w:r>
        <w:rPr>
          <w:rFonts w:hint="eastAsia" w:ascii="宋体" w:hAnsi="宋体"/>
          <w:b/>
          <w:szCs w:val="21"/>
        </w:rPr>
        <w:t>第六章 职业技术教育比较</w:t>
      </w:r>
    </w:p>
    <w:p>
      <w:pPr>
        <w:spacing w:line="360" w:lineRule="exact"/>
        <w:rPr>
          <w:rFonts w:ascii="宋体" w:hAnsi="宋体"/>
          <w:szCs w:val="21"/>
        </w:rPr>
      </w:pPr>
      <w:r>
        <w:rPr>
          <w:rFonts w:hint="eastAsia" w:ascii="宋体" w:hAnsi="宋体"/>
          <w:szCs w:val="21"/>
        </w:rPr>
        <w:t>一、职业技术教育的历史轨迹</w:t>
      </w:r>
    </w:p>
    <w:p>
      <w:pPr>
        <w:spacing w:line="360" w:lineRule="exact"/>
        <w:rPr>
          <w:rFonts w:ascii="宋体" w:hAnsi="宋体"/>
          <w:szCs w:val="21"/>
        </w:rPr>
      </w:pPr>
      <w:r>
        <w:rPr>
          <w:rFonts w:hint="eastAsia" w:ascii="宋体" w:hAnsi="宋体"/>
          <w:szCs w:val="21"/>
        </w:rPr>
        <w:t>二、职业技术教育的主要形式</w:t>
      </w:r>
    </w:p>
    <w:p>
      <w:pPr>
        <w:spacing w:line="360" w:lineRule="exact"/>
        <w:rPr>
          <w:rFonts w:ascii="宋体" w:hAnsi="宋体"/>
          <w:szCs w:val="21"/>
        </w:rPr>
      </w:pPr>
      <w:r>
        <w:rPr>
          <w:rFonts w:hint="eastAsia" w:ascii="宋体" w:hAnsi="宋体"/>
          <w:szCs w:val="21"/>
        </w:rPr>
        <w:t>三、职业技术教育的发展趋势</w:t>
      </w:r>
    </w:p>
    <w:p>
      <w:pPr>
        <w:spacing w:line="360" w:lineRule="exact"/>
        <w:rPr>
          <w:rFonts w:ascii="宋体" w:hAnsi="宋体"/>
          <w:b/>
          <w:szCs w:val="21"/>
        </w:rPr>
      </w:pPr>
      <w:r>
        <w:rPr>
          <w:rFonts w:hint="eastAsia" w:ascii="宋体" w:hAnsi="宋体"/>
          <w:b/>
          <w:szCs w:val="21"/>
        </w:rPr>
        <w:t>第七章 高等教育比较</w:t>
      </w:r>
    </w:p>
    <w:p>
      <w:pPr>
        <w:spacing w:line="360" w:lineRule="exact"/>
        <w:rPr>
          <w:rFonts w:ascii="宋体" w:hAnsi="宋体"/>
          <w:szCs w:val="21"/>
        </w:rPr>
      </w:pPr>
      <w:r>
        <w:rPr>
          <w:rFonts w:hint="eastAsia" w:ascii="宋体" w:hAnsi="宋体"/>
          <w:szCs w:val="21"/>
        </w:rPr>
        <w:t>一、高等教育的发展</w:t>
      </w:r>
    </w:p>
    <w:p>
      <w:pPr>
        <w:spacing w:line="360" w:lineRule="exact"/>
        <w:rPr>
          <w:rFonts w:ascii="宋体" w:hAnsi="宋体"/>
          <w:szCs w:val="21"/>
        </w:rPr>
      </w:pPr>
      <w:r>
        <w:rPr>
          <w:rFonts w:hint="eastAsia" w:ascii="宋体" w:hAnsi="宋体"/>
          <w:szCs w:val="21"/>
        </w:rPr>
        <w:t>二、高等教育的结构</w:t>
      </w:r>
    </w:p>
    <w:p>
      <w:pPr>
        <w:spacing w:line="360" w:lineRule="exact"/>
        <w:rPr>
          <w:rFonts w:ascii="宋体" w:hAnsi="宋体"/>
          <w:szCs w:val="21"/>
        </w:rPr>
      </w:pPr>
      <w:r>
        <w:rPr>
          <w:rFonts w:hint="eastAsia" w:ascii="宋体" w:hAnsi="宋体"/>
          <w:szCs w:val="21"/>
        </w:rPr>
        <w:t>三、高等学校的教学和科研</w:t>
      </w:r>
    </w:p>
    <w:p>
      <w:pPr>
        <w:spacing w:line="360" w:lineRule="exact"/>
        <w:rPr>
          <w:rFonts w:ascii="宋体" w:hAnsi="宋体"/>
          <w:szCs w:val="21"/>
        </w:rPr>
      </w:pPr>
      <w:r>
        <w:rPr>
          <w:rFonts w:hint="eastAsia" w:ascii="宋体" w:hAnsi="宋体"/>
          <w:szCs w:val="21"/>
        </w:rPr>
        <w:t>四、高等学校的招生制度</w:t>
      </w:r>
    </w:p>
    <w:p>
      <w:pPr>
        <w:spacing w:line="360" w:lineRule="exact"/>
        <w:rPr>
          <w:rFonts w:ascii="宋体" w:hAnsi="宋体"/>
          <w:b/>
          <w:szCs w:val="21"/>
        </w:rPr>
      </w:pPr>
      <w:r>
        <w:rPr>
          <w:rFonts w:hint="eastAsia" w:ascii="宋体" w:hAnsi="宋体"/>
          <w:b/>
          <w:szCs w:val="21"/>
        </w:rPr>
        <w:t>第八章 师范教育比较</w:t>
      </w:r>
    </w:p>
    <w:p>
      <w:pPr>
        <w:spacing w:line="360" w:lineRule="exact"/>
        <w:rPr>
          <w:rFonts w:ascii="宋体" w:hAnsi="宋体"/>
          <w:szCs w:val="21"/>
        </w:rPr>
      </w:pPr>
      <w:r>
        <w:rPr>
          <w:rFonts w:hint="eastAsia" w:ascii="宋体" w:hAnsi="宋体"/>
          <w:szCs w:val="21"/>
        </w:rPr>
        <w:t>一、师范教育的发展</w:t>
      </w:r>
    </w:p>
    <w:p>
      <w:pPr>
        <w:spacing w:line="360" w:lineRule="exact"/>
        <w:rPr>
          <w:rFonts w:ascii="宋体" w:hAnsi="宋体"/>
          <w:szCs w:val="21"/>
        </w:rPr>
      </w:pPr>
      <w:r>
        <w:rPr>
          <w:rFonts w:hint="eastAsia" w:ascii="宋体" w:hAnsi="宋体"/>
          <w:szCs w:val="21"/>
        </w:rPr>
        <w:t>二、师范教育的类型和机构</w:t>
      </w:r>
    </w:p>
    <w:p>
      <w:pPr>
        <w:spacing w:line="360" w:lineRule="exact"/>
        <w:rPr>
          <w:rFonts w:ascii="宋体" w:hAnsi="宋体"/>
          <w:szCs w:val="21"/>
        </w:rPr>
      </w:pPr>
      <w:r>
        <w:rPr>
          <w:rFonts w:hint="eastAsia" w:ascii="宋体" w:hAnsi="宋体"/>
          <w:szCs w:val="21"/>
        </w:rPr>
        <w:t>三、师范教育的课程</w:t>
      </w:r>
    </w:p>
    <w:p>
      <w:pPr>
        <w:spacing w:line="360" w:lineRule="exact"/>
        <w:rPr>
          <w:rFonts w:ascii="宋体" w:hAnsi="宋体"/>
          <w:szCs w:val="21"/>
        </w:rPr>
      </w:pPr>
      <w:r>
        <w:rPr>
          <w:rFonts w:hint="eastAsia" w:ascii="宋体" w:hAnsi="宋体"/>
          <w:szCs w:val="21"/>
        </w:rPr>
        <w:t>四、中小学教师的在职进修</w:t>
      </w:r>
    </w:p>
    <w:p>
      <w:pPr>
        <w:spacing w:line="360" w:lineRule="exact"/>
        <w:rPr>
          <w:rFonts w:ascii="宋体" w:hAnsi="宋体"/>
          <w:szCs w:val="21"/>
        </w:rPr>
      </w:pPr>
      <w:r>
        <w:rPr>
          <w:rFonts w:hint="eastAsia" w:ascii="宋体" w:hAnsi="宋体"/>
          <w:szCs w:val="21"/>
        </w:rPr>
        <w:t>五、当代师范教育发展趋势</w:t>
      </w:r>
    </w:p>
    <w:p>
      <w:pPr>
        <w:spacing w:line="360" w:lineRule="exact"/>
        <w:rPr>
          <w:rFonts w:ascii="宋体" w:hAnsi="宋体"/>
          <w:b/>
          <w:szCs w:val="21"/>
        </w:rPr>
      </w:pPr>
      <w:r>
        <w:rPr>
          <w:rFonts w:hint="eastAsia" w:ascii="宋体" w:hAnsi="宋体"/>
          <w:b/>
          <w:szCs w:val="21"/>
        </w:rPr>
        <w:t>第九章 教育管理比较</w:t>
      </w:r>
    </w:p>
    <w:p>
      <w:pPr>
        <w:spacing w:line="360" w:lineRule="exact"/>
        <w:rPr>
          <w:rFonts w:ascii="宋体" w:hAnsi="宋体"/>
          <w:szCs w:val="21"/>
        </w:rPr>
      </w:pPr>
      <w:r>
        <w:rPr>
          <w:rFonts w:hint="eastAsia" w:ascii="宋体" w:hAnsi="宋体"/>
          <w:szCs w:val="21"/>
        </w:rPr>
        <w:t>一、教育行政制度</w:t>
      </w:r>
    </w:p>
    <w:p>
      <w:pPr>
        <w:spacing w:line="360" w:lineRule="exact"/>
        <w:rPr>
          <w:rFonts w:ascii="宋体" w:hAnsi="宋体"/>
          <w:szCs w:val="21"/>
        </w:rPr>
      </w:pPr>
      <w:r>
        <w:rPr>
          <w:rFonts w:hint="eastAsia" w:ascii="宋体" w:hAnsi="宋体"/>
          <w:szCs w:val="21"/>
        </w:rPr>
        <w:t>二、教育法规和教育计划</w:t>
      </w:r>
    </w:p>
    <w:p>
      <w:pPr>
        <w:spacing w:line="360" w:lineRule="exact"/>
        <w:rPr>
          <w:rFonts w:ascii="宋体" w:hAnsi="宋体"/>
          <w:szCs w:val="21"/>
        </w:rPr>
      </w:pPr>
      <w:r>
        <w:rPr>
          <w:rFonts w:hint="eastAsia" w:ascii="宋体" w:hAnsi="宋体"/>
          <w:szCs w:val="21"/>
        </w:rPr>
        <w:t>三、视导制度</w:t>
      </w:r>
    </w:p>
    <w:p>
      <w:pPr>
        <w:spacing w:line="360" w:lineRule="exact"/>
        <w:rPr>
          <w:rFonts w:ascii="宋体" w:hAnsi="宋体"/>
          <w:szCs w:val="21"/>
        </w:rPr>
      </w:pPr>
      <w:r>
        <w:rPr>
          <w:rFonts w:hint="eastAsia" w:ascii="宋体" w:hAnsi="宋体"/>
          <w:szCs w:val="21"/>
        </w:rPr>
        <w:t>四、教育经费</w:t>
      </w:r>
    </w:p>
    <w:p>
      <w:pPr>
        <w:spacing w:line="360" w:lineRule="exact"/>
        <w:rPr>
          <w:rFonts w:ascii="宋体" w:hAnsi="宋体"/>
          <w:szCs w:val="21"/>
        </w:rPr>
      </w:pPr>
      <w:r>
        <w:rPr>
          <w:rFonts w:hint="eastAsia" w:ascii="宋体" w:hAnsi="宋体"/>
          <w:szCs w:val="21"/>
        </w:rPr>
        <w:t>五、学校的组织和管理</w:t>
      </w:r>
    </w:p>
    <w:p>
      <w:pPr>
        <w:spacing w:line="360" w:lineRule="exact"/>
        <w:rPr>
          <w:rFonts w:ascii="宋体" w:hAnsi="宋体"/>
          <w:b/>
          <w:szCs w:val="21"/>
        </w:rPr>
      </w:pPr>
      <w:r>
        <w:rPr>
          <w:rFonts w:hint="eastAsia" w:ascii="宋体" w:hAnsi="宋体"/>
          <w:b/>
          <w:szCs w:val="21"/>
        </w:rPr>
        <w:t>第十章 回顾与展望</w:t>
      </w:r>
    </w:p>
    <w:p>
      <w:pPr>
        <w:spacing w:line="360" w:lineRule="exact"/>
        <w:rPr>
          <w:szCs w:val="21"/>
        </w:rPr>
      </w:pPr>
      <w:r>
        <w:rPr>
          <w:rFonts w:hAnsi="宋体"/>
          <w:szCs w:val="21"/>
        </w:rPr>
        <w:t>一、</w:t>
      </w:r>
      <w:r>
        <w:rPr>
          <w:szCs w:val="21"/>
        </w:rPr>
        <w:t>20</w:t>
      </w:r>
      <w:r>
        <w:rPr>
          <w:rFonts w:hAnsi="宋体"/>
          <w:szCs w:val="21"/>
        </w:rPr>
        <w:t>世纪</w:t>
      </w:r>
      <w:r>
        <w:rPr>
          <w:szCs w:val="21"/>
        </w:rPr>
        <w:t>50</w:t>
      </w:r>
      <w:r>
        <w:rPr>
          <w:rFonts w:hint="eastAsia"/>
          <w:szCs w:val="21"/>
        </w:rPr>
        <w:t>-</w:t>
      </w:r>
      <w:r>
        <w:rPr>
          <w:szCs w:val="21"/>
        </w:rPr>
        <w:t>60</w:t>
      </w:r>
      <w:r>
        <w:rPr>
          <w:rFonts w:hAnsi="宋体"/>
          <w:szCs w:val="21"/>
        </w:rPr>
        <w:t>年代教育的大发展与大改革</w:t>
      </w:r>
    </w:p>
    <w:p>
      <w:pPr>
        <w:spacing w:line="360" w:lineRule="exact"/>
        <w:rPr>
          <w:szCs w:val="21"/>
        </w:rPr>
      </w:pPr>
      <w:r>
        <w:rPr>
          <w:rFonts w:hAnsi="宋体"/>
          <w:szCs w:val="21"/>
        </w:rPr>
        <w:t>二、</w:t>
      </w:r>
      <w:r>
        <w:rPr>
          <w:szCs w:val="21"/>
        </w:rPr>
        <w:t>20</w:t>
      </w:r>
      <w:r>
        <w:rPr>
          <w:rFonts w:hAnsi="宋体"/>
          <w:szCs w:val="21"/>
        </w:rPr>
        <w:t>世纪</w:t>
      </w:r>
      <w:r>
        <w:rPr>
          <w:szCs w:val="21"/>
        </w:rPr>
        <w:t>70</w:t>
      </w:r>
      <w:r>
        <w:rPr>
          <w:rFonts w:hint="eastAsia"/>
          <w:szCs w:val="21"/>
        </w:rPr>
        <w:t>-</w:t>
      </w:r>
      <w:r>
        <w:rPr>
          <w:szCs w:val="21"/>
        </w:rPr>
        <w:t>80</w:t>
      </w:r>
      <w:r>
        <w:rPr>
          <w:rFonts w:hAnsi="宋体"/>
          <w:szCs w:val="21"/>
        </w:rPr>
        <w:t>年代终身教育与学习型社会思潮的兴起</w:t>
      </w:r>
    </w:p>
    <w:p>
      <w:pPr>
        <w:spacing w:line="360" w:lineRule="exact"/>
        <w:rPr>
          <w:szCs w:val="21"/>
        </w:rPr>
      </w:pPr>
      <w:r>
        <w:rPr>
          <w:rFonts w:hAnsi="宋体"/>
          <w:szCs w:val="21"/>
        </w:rPr>
        <w:t>三、</w:t>
      </w:r>
      <w:r>
        <w:rPr>
          <w:szCs w:val="21"/>
        </w:rPr>
        <w:t>20</w:t>
      </w:r>
      <w:r>
        <w:rPr>
          <w:rFonts w:hAnsi="宋体"/>
          <w:szCs w:val="21"/>
        </w:rPr>
        <w:t>世纪</w:t>
      </w:r>
      <w:r>
        <w:rPr>
          <w:szCs w:val="21"/>
        </w:rPr>
        <w:t>80</w:t>
      </w:r>
      <w:r>
        <w:rPr>
          <w:rFonts w:hAnsi="宋体"/>
          <w:szCs w:val="21"/>
        </w:rPr>
        <w:t>年代中期至今全民优质教育的发展</w:t>
      </w:r>
    </w:p>
    <w:p>
      <w:pPr>
        <w:spacing w:line="360" w:lineRule="exact"/>
        <w:jc w:val="left"/>
        <w:rPr>
          <w:szCs w:val="21"/>
        </w:rPr>
      </w:pPr>
      <w:r>
        <w:rPr>
          <w:rFonts w:hAnsi="宋体"/>
          <w:szCs w:val="21"/>
        </w:rPr>
        <w:t>四、世界教育发展的基本趋势</w:t>
      </w:r>
    </w:p>
    <w:p>
      <w:pPr>
        <w:spacing w:line="360" w:lineRule="exact"/>
        <w:jc w:val="left"/>
        <w:rPr>
          <w:szCs w:val="21"/>
        </w:rPr>
      </w:pPr>
    </w:p>
    <w:p>
      <w:pPr>
        <w:spacing w:line="360" w:lineRule="exact"/>
        <w:jc w:val="left"/>
        <w:rPr>
          <w:b/>
          <w:bCs/>
          <w:szCs w:val="21"/>
        </w:rPr>
      </w:pPr>
      <w:r>
        <w:rPr>
          <w:rFonts w:hint="eastAsia"/>
          <w:b/>
          <w:bCs/>
          <w:szCs w:val="21"/>
        </w:rPr>
        <w:t>参考书目：</w:t>
      </w:r>
    </w:p>
    <w:p>
      <w:pPr>
        <w:spacing w:line="360" w:lineRule="exact"/>
        <w:ind w:firstLine="850" w:firstLineChars="405"/>
        <w:jc w:val="left"/>
        <w:rPr>
          <w:szCs w:val="21"/>
        </w:rPr>
      </w:pPr>
      <w:r>
        <w:rPr>
          <w:rFonts w:eastAsiaTheme="majorEastAsia"/>
          <w:bCs/>
          <w:szCs w:val="21"/>
        </w:rPr>
        <w:t>1</w:t>
      </w:r>
      <w:r>
        <w:rPr>
          <w:bCs/>
          <w:szCs w:val="21"/>
        </w:rPr>
        <w:t>.</w:t>
      </w:r>
      <w:r>
        <w:rPr>
          <w:szCs w:val="21"/>
        </w:rPr>
        <w:t>王承绪、顾明远主编：《比较教育》</w:t>
      </w:r>
      <w:r>
        <w:rPr>
          <w:rFonts w:hAnsi="宋体"/>
          <w:kern w:val="0"/>
          <w:szCs w:val="21"/>
        </w:rPr>
        <w:t>（</w:t>
      </w:r>
      <w:r>
        <w:rPr>
          <w:szCs w:val="21"/>
        </w:rPr>
        <w:t>第五版</w:t>
      </w:r>
      <w:r>
        <w:rPr>
          <w:rFonts w:hAnsi="宋体"/>
          <w:kern w:val="0"/>
          <w:szCs w:val="21"/>
        </w:rPr>
        <w:t>）</w:t>
      </w:r>
      <w:r>
        <w:rPr>
          <w:szCs w:val="21"/>
        </w:rPr>
        <w:t>，人民教育出版社，2015年版。</w:t>
      </w:r>
    </w:p>
    <w:p>
      <w:pPr>
        <w:spacing w:line="360" w:lineRule="exact"/>
        <w:ind w:firstLine="850" w:firstLineChars="405"/>
        <w:jc w:val="left"/>
        <w:rPr>
          <w:szCs w:val="21"/>
        </w:rPr>
      </w:pPr>
      <w:r>
        <w:rPr>
          <w:kern w:val="0"/>
          <w:szCs w:val="21"/>
        </w:rPr>
        <w:t>2.</w:t>
      </w:r>
      <w:r>
        <w:rPr>
          <w:rFonts w:hAnsi="宋体"/>
          <w:kern w:val="0"/>
          <w:szCs w:val="21"/>
        </w:rPr>
        <w:t>冯增俊等编：《当代比较教育学》（第二版），人民教育出版社，</w:t>
      </w:r>
      <w:r>
        <w:rPr>
          <w:kern w:val="0"/>
          <w:szCs w:val="21"/>
        </w:rPr>
        <w:t>2015</w:t>
      </w:r>
      <w:r>
        <w:rPr>
          <w:rFonts w:hAnsi="宋体"/>
          <w:kern w:val="0"/>
          <w:szCs w:val="21"/>
        </w:rPr>
        <w:t>年版。</w:t>
      </w:r>
    </w:p>
    <w:p/>
    <w:p/>
    <w:p>
      <w:pPr>
        <w:rPr>
          <w:b/>
          <w:sz w:val="28"/>
          <w:szCs w:val="28"/>
        </w:rPr>
      </w:pPr>
      <w:r>
        <w:rPr>
          <w:rFonts w:hint="eastAsia"/>
          <w:b/>
          <w:sz w:val="28"/>
          <w:szCs w:val="28"/>
        </w:rPr>
        <w:t>附件3-4：《高等教育学》（040106）复试大纲及参考书目</w:t>
      </w:r>
    </w:p>
    <w:p>
      <w:pPr>
        <w:spacing w:line="360" w:lineRule="exact"/>
      </w:pPr>
      <w:r>
        <w:rPr>
          <w:rFonts w:hint="eastAsia"/>
        </w:rPr>
        <w:t>海南师范大学2018年硕士研究生入学考试</w:t>
      </w:r>
    </w:p>
    <w:p>
      <w:pPr>
        <w:spacing w:line="360" w:lineRule="exact"/>
      </w:pPr>
      <w:r>
        <w:rPr>
          <w:rFonts w:hint="eastAsia"/>
        </w:rPr>
        <w:t>复试考试大纲</w:t>
      </w:r>
    </w:p>
    <w:p>
      <w:pPr>
        <w:spacing w:line="360" w:lineRule="exact"/>
      </w:pPr>
      <w:r>
        <w:rPr>
          <w:rFonts w:hint="eastAsia"/>
        </w:rPr>
        <w:t> </w:t>
      </w:r>
    </w:p>
    <w:p>
      <w:pPr>
        <w:spacing w:line="360" w:lineRule="exact"/>
      </w:pPr>
      <w:r>
        <w:rPr>
          <w:rFonts w:hint="eastAsia"/>
        </w:rPr>
        <w:t>科目名称：  高等教育学</w:t>
      </w:r>
    </w:p>
    <w:p>
      <w:pPr>
        <w:spacing w:line="360" w:lineRule="exact"/>
      </w:pPr>
      <w:r>
        <w:rPr>
          <w:rFonts w:hint="eastAsia"/>
        </w:rPr>
        <w:t>适用专业：  高等教育学                    </w:t>
      </w:r>
    </w:p>
    <w:p>
      <w:pPr>
        <w:spacing w:line="360" w:lineRule="exact"/>
        <w:rPr>
          <w:b/>
        </w:rPr>
      </w:pPr>
      <w:r>
        <w:rPr>
          <w:rFonts w:hint="eastAsia"/>
          <w:b/>
        </w:rPr>
        <w:t>一、考试形式与试卷结构</w:t>
      </w:r>
    </w:p>
    <w:p>
      <w:pPr>
        <w:spacing w:line="360" w:lineRule="exact"/>
      </w:pPr>
      <w:r>
        <w:rPr>
          <w:rFonts w:hint="eastAsia"/>
        </w:rPr>
        <w:t>（一）试卷分数及考试时间</w:t>
      </w:r>
    </w:p>
    <w:p>
      <w:pPr>
        <w:spacing w:line="360" w:lineRule="exact"/>
      </w:pPr>
      <w:r>
        <w:rPr>
          <w:rFonts w:hint="eastAsia"/>
        </w:rPr>
        <w:t>本试卷满分为100分，考试时间为120分钟。</w:t>
      </w:r>
    </w:p>
    <w:p>
      <w:pPr>
        <w:spacing w:line="360" w:lineRule="exact"/>
      </w:pPr>
      <w:r>
        <w:rPr>
          <w:rFonts w:hint="eastAsia"/>
        </w:rPr>
        <w:t>（二）考试形式</w:t>
      </w:r>
    </w:p>
    <w:p>
      <w:pPr>
        <w:spacing w:line="360" w:lineRule="exact"/>
      </w:pPr>
      <w:r>
        <w:rPr>
          <w:rFonts w:hint="eastAsia"/>
        </w:rPr>
        <w:t>考试形式为闭卷、笔试。</w:t>
      </w:r>
    </w:p>
    <w:p>
      <w:pPr>
        <w:spacing w:line="360" w:lineRule="exact"/>
      </w:pPr>
      <w:r>
        <w:rPr>
          <w:rFonts w:hint="eastAsia"/>
        </w:rPr>
        <w:t>试卷由试题和答题纸组成；答案必须写在答题纸（由考点提供）相应的位置上。</w:t>
      </w:r>
    </w:p>
    <w:p>
      <w:pPr>
        <w:spacing w:line="360" w:lineRule="exact"/>
      </w:pPr>
      <w:r>
        <w:rPr>
          <w:rFonts w:hint="eastAsia"/>
        </w:rPr>
        <w:t>（三）试卷题型结构</w:t>
      </w:r>
    </w:p>
    <w:p>
      <w:pPr>
        <w:spacing w:line="360" w:lineRule="exact"/>
      </w:pPr>
      <w:r>
        <w:rPr>
          <w:rFonts w:hint="eastAsia"/>
        </w:rPr>
        <w:t>名词解释题：约5题，共20分</w:t>
      </w:r>
    </w:p>
    <w:p>
      <w:pPr>
        <w:spacing w:line="360" w:lineRule="exact"/>
      </w:pPr>
      <w:r>
        <w:rPr>
          <w:rFonts w:hint="eastAsia"/>
        </w:rPr>
        <w:t>简答题：约5题，共40分</w:t>
      </w:r>
    </w:p>
    <w:p>
      <w:pPr>
        <w:spacing w:line="360" w:lineRule="exact"/>
      </w:pPr>
      <w:r>
        <w:rPr>
          <w:rFonts w:hint="eastAsia"/>
        </w:rPr>
        <w:t>分析论述题：约2题，共40分</w:t>
      </w:r>
    </w:p>
    <w:p>
      <w:pPr>
        <w:spacing w:line="360" w:lineRule="exact"/>
        <w:rPr>
          <w:b/>
        </w:rPr>
      </w:pPr>
      <w:r>
        <w:rPr>
          <w:rFonts w:hint="eastAsia"/>
          <w:b/>
        </w:rPr>
        <w:t>二、考查目标</w:t>
      </w:r>
    </w:p>
    <w:p>
      <w:pPr>
        <w:spacing w:line="360" w:lineRule="exact"/>
      </w:pPr>
      <w:r>
        <w:rPr>
          <w:rFonts w:hint="eastAsia"/>
        </w:rPr>
        <w:t>全日制攻读硕士学位研究生入学考试高等教育学科目考试内容包括教育学、心理学、社会学、人类学、历史学等多门学科基础课程，要求考生系统掌握相关学科的基本知识、基础理论和基本方法，并能运用相关理论和方法分析、解决高等教育中的实际问题。</w:t>
      </w:r>
    </w:p>
    <w:p>
      <w:pPr>
        <w:spacing w:line="360" w:lineRule="exact"/>
        <w:rPr>
          <w:b/>
        </w:rPr>
      </w:pPr>
      <w:r>
        <w:rPr>
          <w:rFonts w:hint="eastAsia"/>
          <w:b/>
        </w:rPr>
        <w:t>三、考查范围</w:t>
      </w:r>
    </w:p>
    <w:p>
      <w:pPr>
        <w:spacing w:line="360" w:lineRule="exact"/>
        <w:rPr>
          <w:b/>
        </w:rPr>
      </w:pPr>
      <w:r>
        <w:rPr>
          <w:rFonts w:hint="eastAsia"/>
          <w:b/>
        </w:rPr>
        <w:t>第一章 高等教育的产生与发展</w:t>
      </w:r>
    </w:p>
    <w:p>
      <w:pPr>
        <w:spacing w:line="360" w:lineRule="exact"/>
      </w:pPr>
      <w:r>
        <w:rPr>
          <w:rFonts w:hint="eastAsia"/>
        </w:rPr>
        <w:t>一、古代的高等教育</w:t>
      </w:r>
    </w:p>
    <w:p>
      <w:pPr>
        <w:spacing w:line="360" w:lineRule="exact"/>
      </w:pPr>
      <w:r>
        <w:rPr>
          <w:rFonts w:hint="eastAsia"/>
        </w:rPr>
        <w:t>二、中世纪的高等教育</w:t>
      </w:r>
    </w:p>
    <w:p>
      <w:pPr>
        <w:spacing w:line="360" w:lineRule="exact"/>
      </w:pPr>
      <w:r>
        <w:rPr>
          <w:rFonts w:hint="eastAsia"/>
        </w:rPr>
        <w:t>三、近现代的高等教育</w:t>
      </w:r>
    </w:p>
    <w:p>
      <w:pPr>
        <w:spacing w:line="360" w:lineRule="exact"/>
      </w:pPr>
      <w:r>
        <w:rPr>
          <w:rFonts w:hint="eastAsia"/>
        </w:rPr>
        <w:t>四、当代的高等教育</w:t>
      </w:r>
    </w:p>
    <w:p>
      <w:pPr>
        <w:spacing w:line="360" w:lineRule="exact"/>
        <w:rPr>
          <w:b/>
        </w:rPr>
      </w:pPr>
      <w:r>
        <w:rPr>
          <w:rFonts w:hint="eastAsia"/>
          <w:b/>
        </w:rPr>
        <w:t>第二章 高等教育的本质</w:t>
      </w:r>
    </w:p>
    <w:p>
      <w:pPr>
        <w:spacing w:line="360" w:lineRule="exact"/>
      </w:pPr>
      <w:r>
        <w:rPr>
          <w:rFonts w:hint="eastAsia"/>
        </w:rPr>
        <w:t>一、教育与高等教育</w:t>
      </w:r>
    </w:p>
    <w:p>
      <w:pPr>
        <w:spacing w:line="360" w:lineRule="exact"/>
      </w:pPr>
      <w:r>
        <w:rPr>
          <w:rFonts w:hint="eastAsia"/>
        </w:rPr>
        <w:t>二、高等教育与高深知识</w:t>
      </w:r>
    </w:p>
    <w:p>
      <w:pPr>
        <w:spacing w:line="360" w:lineRule="exact"/>
      </w:pPr>
      <w:r>
        <w:rPr>
          <w:rFonts w:hint="eastAsia"/>
        </w:rPr>
        <w:t>三、高等教育内外部基本关系与规律</w:t>
      </w:r>
    </w:p>
    <w:p>
      <w:pPr>
        <w:spacing w:line="360" w:lineRule="exact"/>
        <w:rPr>
          <w:b/>
        </w:rPr>
      </w:pPr>
      <w:r>
        <w:rPr>
          <w:rFonts w:hint="eastAsia"/>
          <w:b/>
        </w:rPr>
        <w:t>第三章 高等教育目的</w:t>
      </w:r>
    </w:p>
    <w:p>
      <w:pPr>
        <w:spacing w:line="360" w:lineRule="exact"/>
      </w:pPr>
      <w:r>
        <w:rPr>
          <w:rFonts w:hint="eastAsia"/>
        </w:rPr>
        <w:t>一、高等教育价值与高等教育目的</w:t>
      </w:r>
    </w:p>
    <w:p>
      <w:pPr>
        <w:spacing w:line="360" w:lineRule="exact"/>
      </w:pPr>
      <w:r>
        <w:rPr>
          <w:rFonts w:hint="eastAsia"/>
        </w:rPr>
        <w:t>二、我国的教育方针与高等教育目的</w:t>
      </w:r>
    </w:p>
    <w:p>
      <w:pPr>
        <w:spacing w:line="360" w:lineRule="exact"/>
      </w:pPr>
      <w:r>
        <w:rPr>
          <w:rFonts w:hint="eastAsia"/>
        </w:rPr>
        <w:t>三、高等学校培养目标</w:t>
      </w:r>
    </w:p>
    <w:p>
      <w:pPr>
        <w:spacing w:line="360" w:lineRule="exact"/>
        <w:rPr>
          <w:b/>
        </w:rPr>
      </w:pPr>
      <w:r>
        <w:rPr>
          <w:rFonts w:hint="eastAsia"/>
          <w:b/>
        </w:rPr>
        <w:t>第四章 高等教育结构与功能</w:t>
      </w:r>
    </w:p>
    <w:p>
      <w:pPr>
        <w:spacing w:line="360" w:lineRule="exact"/>
      </w:pPr>
      <w:r>
        <w:rPr>
          <w:rFonts w:hint="eastAsia"/>
        </w:rPr>
        <w:t>一、高等教育结构与功能概述</w:t>
      </w:r>
    </w:p>
    <w:p>
      <w:pPr>
        <w:spacing w:line="360" w:lineRule="exact"/>
      </w:pPr>
      <w:r>
        <w:rPr>
          <w:rFonts w:hint="eastAsia"/>
        </w:rPr>
        <w:t>二、国内外高等教育结构与发展趋势</w:t>
      </w:r>
    </w:p>
    <w:p>
      <w:pPr>
        <w:spacing w:line="360" w:lineRule="exact"/>
      </w:pPr>
      <w:r>
        <w:rPr>
          <w:rFonts w:hint="eastAsia"/>
        </w:rPr>
        <w:t>三、高等教育功能与高等学校职能</w:t>
      </w:r>
    </w:p>
    <w:p>
      <w:pPr>
        <w:spacing w:line="360" w:lineRule="exact"/>
        <w:rPr>
          <w:b/>
        </w:rPr>
      </w:pPr>
      <w:r>
        <w:rPr>
          <w:rFonts w:hint="eastAsia"/>
          <w:b/>
        </w:rPr>
        <w:t>第五章 高等学校教育制度</w:t>
      </w:r>
    </w:p>
    <w:p>
      <w:pPr>
        <w:spacing w:line="360" w:lineRule="exact"/>
      </w:pPr>
      <w:r>
        <w:rPr>
          <w:rFonts w:hint="eastAsia"/>
        </w:rPr>
        <w:t>一、学位制度</w:t>
      </w:r>
    </w:p>
    <w:p>
      <w:pPr>
        <w:spacing w:line="360" w:lineRule="exact"/>
      </w:pPr>
      <w:r>
        <w:rPr>
          <w:rFonts w:hint="eastAsia"/>
        </w:rPr>
        <w:t>二、招生制度</w:t>
      </w:r>
    </w:p>
    <w:p>
      <w:pPr>
        <w:spacing w:line="360" w:lineRule="exact"/>
      </w:pPr>
      <w:r>
        <w:rPr>
          <w:rFonts w:hint="eastAsia"/>
        </w:rPr>
        <w:t>三、培养制度</w:t>
      </w:r>
    </w:p>
    <w:p>
      <w:pPr>
        <w:spacing w:line="360" w:lineRule="exact"/>
      </w:pPr>
      <w:r>
        <w:rPr>
          <w:rFonts w:hint="eastAsia"/>
        </w:rPr>
        <w:t>四、就业制度</w:t>
      </w:r>
    </w:p>
    <w:p>
      <w:pPr>
        <w:spacing w:line="360" w:lineRule="exact"/>
      </w:pPr>
      <w:r>
        <w:rPr>
          <w:rFonts w:hint="eastAsia"/>
        </w:rPr>
        <w:t>五、管理制度</w:t>
      </w:r>
    </w:p>
    <w:p>
      <w:pPr>
        <w:spacing w:line="360" w:lineRule="exact"/>
      </w:pPr>
      <w:r>
        <w:rPr>
          <w:rFonts w:hint="eastAsia"/>
        </w:rPr>
        <w:t>六、评价制度</w:t>
      </w:r>
    </w:p>
    <w:p>
      <w:pPr>
        <w:spacing w:line="360" w:lineRule="exact"/>
        <w:rPr>
          <w:b/>
        </w:rPr>
      </w:pPr>
      <w:r>
        <w:rPr>
          <w:rFonts w:hint="eastAsia"/>
          <w:b/>
        </w:rPr>
        <w:t>第六章 高等学校的教师与学生</w:t>
      </w:r>
    </w:p>
    <w:p>
      <w:pPr>
        <w:spacing w:line="360" w:lineRule="exact"/>
      </w:pPr>
      <w:r>
        <w:rPr>
          <w:rFonts w:hint="eastAsia"/>
        </w:rPr>
        <w:t>一、教师的角色、地位与队伍建设</w:t>
      </w:r>
    </w:p>
    <w:p>
      <w:pPr>
        <w:spacing w:line="360" w:lineRule="exact"/>
      </w:pPr>
      <w:r>
        <w:rPr>
          <w:rFonts w:hint="eastAsia"/>
        </w:rPr>
        <w:t>二、学生的特征、本质与学习</w:t>
      </w:r>
    </w:p>
    <w:p>
      <w:pPr>
        <w:spacing w:line="360" w:lineRule="exact"/>
      </w:pPr>
      <w:r>
        <w:rPr>
          <w:rFonts w:hint="eastAsia"/>
        </w:rPr>
        <w:t>三、师生关系的发展与建立</w:t>
      </w:r>
    </w:p>
    <w:p>
      <w:pPr>
        <w:spacing w:line="360" w:lineRule="exact"/>
        <w:rPr>
          <w:b/>
        </w:rPr>
      </w:pPr>
      <w:r>
        <w:rPr>
          <w:rFonts w:hint="eastAsia"/>
          <w:b/>
        </w:rPr>
        <w:t>第七章 高等学校的课程与教学</w:t>
      </w:r>
    </w:p>
    <w:p>
      <w:pPr>
        <w:spacing w:line="360" w:lineRule="exact"/>
      </w:pPr>
      <w:r>
        <w:rPr>
          <w:rFonts w:hint="eastAsia"/>
        </w:rPr>
        <w:t>一、专业设置与人才培养</w:t>
      </w:r>
    </w:p>
    <w:p>
      <w:pPr>
        <w:spacing w:line="360" w:lineRule="exact"/>
      </w:pPr>
      <w:r>
        <w:rPr>
          <w:rFonts w:hint="eastAsia"/>
        </w:rPr>
        <w:t>二、课程结构、设计与评价</w:t>
      </w:r>
    </w:p>
    <w:p>
      <w:pPr>
        <w:spacing w:line="360" w:lineRule="exact"/>
      </w:pPr>
      <w:r>
        <w:rPr>
          <w:rFonts w:hint="eastAsia"/>
        </w:rPr>
        <w:t>三、教学过程、原则与方法</w:t>
      </w:r>
    </w:p>
    <w:p>
      <w:pPr>
        <w:spacing w:line="360" w:lineRule="exact"/>
        <w:rPr>
          <w:b/>
        </w:rPr>
      </w:pPr>
      <w:r>
        <w:rPr>
          <w:rFonts w:hint="eastAsia"/>
          <w:b/>
        </w:rPr>
        <w:t>第八章 高等学校的科学研究与社会服务</w:t>
      </w:r>
    </w:p>
    <w:p>
      <w:pPr>
        <w:spacing w:line="360" w:lineRule="exact"/>
      </w:pPr>
      <w:r>
        <w:rPr>
          <w:rFonts w:hint="eastAsia"/>
        </w:rPr>
        <w:t>一、科学研究的使命、特点与原则</w:t>
      </w:r>
    </w:p>
    <w:p>
      <w:pPr>
        <w:spacing w:line="360" w:lineRule="exact"/>
      </w:pPr>
      <w:r>
        <w:rPr>
          <w:rFonts w:hint="eastAsia"/>
        </w:rPr>
        <w:t>二、社会服务的内容、形式与机制</w:t>
      </w:r>
    </w:p>
    <w:p>
      <w:pPr>
        <w:spacing w:line="360" w:lineRule="exact"/>
      </w:pPr>
      <w:r>
        <w:rPr>
          <w:rFonts w:hint="eastAsia"/>
        </w:rPr>
        <w:t>二、人才培养、科学研究、社会服务的关系</w:t>
      </w:r>
    </w:p>
    <w:p>
      <w:pPr>
        <w:spacing w:line="360" w:lineRule="exact"/>
        <w:rPr>
          <w:b/>
        </w:rPr>
      </w:pPr>
      <w:r>
        <w:rPr>
          <w:rFonts w:hint="eastAsia"/>
          <w:b/>
        </w:rPr>
        <w:t>第九章 高等学校德育</w:t>
      </w:r>
    </w:p>
    <w:p>
      <w:pPr>
        <w:spacing w:line="360" w:lineRule="exact"/>
      </w:pPr>
      <w:r>
        <w:rPr>
          <w:rFonts w:hint="eastAsia"/>
        </w:rPr>
        <w:t>一、德育面临的挑战</w:t>
      </w:r>
    </w:p>
    <w:p>
      <w:pPr>
        <w:spacing w:line="360" w:lineRule="exact"/>
      </w:pPr>
      <w:r>
        <w:rPr>
          <w:rFonts w:hint="eastAsia"/>
        </w:rPr>
        <w:t>二、德育目标、内容与原则</w:t>
      </w:r>
    </w:p>
    <w:p>
      <w:pPr>
        <w:spacing w:line="360" w:lineRule="exact"/>
      </w:pPr>
      <w:r>
        <w:rPr>
          <w:rFonts w:hint="eastAsia"/>
        </w:rPr>
        <w:t>三、德育模式、方法与途径</w:t>
      </w:r>
    </w:p>
    <w:p>
      <w:pPr>
        <w:spacing w:line="360" w:lineRule="exact"/>
        <w:rPr>
          <w:b/>
        </w:rPr>
      </w:pPr>
      <w:r>
        <w:rPr>
          <w:rFonts w:hint="eastAsia"/>
          <w:b/>
        </w:rPr>
        <w:t>第十章 高等学校的社会实践活动和校园文化</w:t>
      </w:r>
    </w:p>
    <w:p>
      <w:pPr>
        <w:spacing w:line="360" w:lineRule="exact"/>
      </w:pPr>
      <w:r>
        <w:rPr>
          <w:rFonts w:hint="eastAsia"/>
        </w:rPr>
        <w:t>一、社会实践活动的意义、内容、方式等</w:t>
      </w:r>
    </w:p>
    <w:p>
      <w:pPr>
        <w:spacing w:line="360" w:lineRule="exact"/>
      </w:pPr>
      <w:r>
        <w:rPr>
          <w:rFonts w:hint="eastAsia"/>
        </w:rPr>
        <w:t>二、校园文化的结构、功能与建设</w:t>
      </w:r>
    </w:p>
    <w:p>
      <w:pPr>
        <w:spacing w:line="360" w:lineRule="exact"/>
      </w:pPr>
    </w:p>
    <w:p>
      <w:pPr>
        <w:spacing w:line="360" w:lineRule="exact"/>
        <w:rPr>
          <w:b/>
        </w:rPr>
      </w:pPr>
      <w:r>
        <w:rPr>
          <w:rFonts w:hint="eastAsia"/>
          <w:b/>
        </w:rPr>
        <w:t>参考书目：</w:t>
      </w:r>
    </w:p>
    <w:p>
      <w:pPr>
        <w:spacing w:line="360" w:lineRule="exact"/>
        <w:ind w:firstLine="255"/>
      </w:pPr>
      <w:r>
        <w:rPr>
          <w:rFonts w:hint="eastAsia"/>
        </w:rPr>
        <w:t xml:space="preserve">      1. 潘懋元、王伟廉主编：《高等教育学》，福建教育出版社，2013年版。</w:t>
      </w:r>
    </w:p>
    <w:p>
      <w:pPr>
        <w:spacing w:line="360" w:lineRule="exact"/>
        <w:ind w:firstLine="255"/>
      </w:pPr>
      <w:r>
        <w:rPr>
          <w:rFonts w:hint="eastAsia"/>
        </w:rPr>
        <w:t xml:space="preserve">      2. 潘懋元主编：《新编高等教育学》，北京师范大学出版社，2009年版。</w:t>
      </w:r>
    </w:p>
    <w:p>
      <w:pPr>
        <w:spacing w:line="360" w:lineRule="exact"/>
        <w:ind w:firstLine="255"/>
      </w:pPr>
      <w:r>
        <w:rPr>
          <w:rFonts w:hint="eastAsia"/>
        </w:rPr>
        <w:t xml:space="preserve">      3. 杨德广、谢安邦主编：《高等教育学》，高等教育出版社，2009年版。</w:t>
      </w:r>
    </w:p>
    <w:p>
      <w:pPr>
        <w:spacing w:line="360" w:lineRule="exact"/>
        <w:ind w:firstLine="255"/>
      </w:pPr>
      <w:r>
        <w:rPr>
          <w:rFonts w:hint="eastAsia"/>
        </w:rPr>
        <w:t xml:space="preserve">      4. 张应强著：《大学的文化精神与使命》，安徽教育出版社，2008年版。</w:t>
      </w:r>
    </w:p>
    <w:p>
      <w:pPr>
        <w:spacing w:line="360" w:lineRule="exact"/>
        <w:ind w:firstLine="255"/>
      </w:pPr>
      <w:r>
        <w:rPr>
          <w:rFonts w:hint="eastAsia"/>
        </w:rPr>
        <w:t xml:space="preserve">      5. 张楚廷著：《高等教育学导论》，人民教育出版社，2010年版。</w:t>
      </w:r>
    </w:p>
    <w:p>
      <w:pPr>
        <w:pStyle w:val="2"/>
        <w:spacing w:before="0" w:beforeAutospacing="0" w:after="150" w:afterAutospacing="0" w:line="660" w:lineRule="atLeast"/>
        <w:rPr>
          <w:rFonts w:ascii="Times New Roman" w:hAnsi="Times New Roman" w:cs="Times New Roman"/>
          <w:bCs w:val="0"/>
          <w:kern w:val="2"/>
          <w:sz w:val="28"/>
          <w:szCs w:val="28"/>
        </w:rPr>
      </w:pPr>
    </w:p>
    <w:p>
      <w:pPr>
        <w:pStyle w:val="2"/>
        <w:spacing w:before="0" w:beforeAutospacing="0" w:after="150" w:afterAutospacing="0" w:line="660" w:lineRule="atLeast"/>
        <w:rPr>
          <w:rFonts w:ascii="Times New Roman" w:hAnsi="Times New Roman" w:cs="Times New Roman"/>
          <w:bCs w:val="0"/>
          <w:kern w:val="2"/>
          <w:sz w:val="28"/>
          <w:szCs w:val="28"/>
        </w:rPr>
      </w:pPr>
    </w:p>
    <w:p>
      <w:pPr>
        <w:pStyle w:val="2"/>
        <w:spacing w:before="0" w:beforeAutospacing="0" w:after="150" w:afterAutospacing="0" w:line="660" w:lineRule="atLeast"/>
        <w:rPr>
          <w:rFonts w:ascii="Times New Roman" w:hAnsi="Times New Roman" w:cs="Times New Roman"/>
          <w:bCs w:val="0"/>
          <w:kern w:val="2"/>
          <w:sz w:val="28"/>
          <w:szCs w:val="28"/>
        </w:rPr>
      </w:pPr>
    </w:p>
    <w:p>
      <w:pPr>
        <w:pStyle w:val="2"/>
        <w:spacing w:before="0" w:beforeAutospacing="0" w:after="150" w:afterAutospacing="0" w:line="660" w:lineRule="atLeast"/>
        <w:rPr>
          <w:rFonts w:ascii="Times New Roman" w:hAnsi="Times New Roman" w:cs="Times New Roman"/>
          <w:bCs w:val="0"/>
          <w:kern w:val="2"/>
          <w:sz w:val="28"/>
          <w:szCs w:val="28"/>
        </w:rPr>
      </w:pPr>
      <w:r>
        <w:rPr>
          <w:rFonts w:hint="eastAsia" w:ascii="Times New Roman" w:hAnsi="Times New Roman" w:cs="Times New Roman"/>
          <w:bCs w:val="0"/>
          <w:kern w:val="2"/>
          <w:sz w:val="28"/>
          <w:szCs w:val="28"/>
        </w:rPr>
        <w:t>附件3-5：《教育技术学》（040110）复试大纲及参考书目</w:t>
      </w:r>
    </w:p>
    <w:p>
      <w:pPr>
        <w:spacing w:line="360" w:lineRule="exact"/>
      </w:pPr>
      <w:r>
        <w:rPr>
          <w:rFonts w:hint="eastAsia"/>
        </w:rPr>
        <w:t>海南师范大学2018年硕士研究生入学考试</w:t>
      </w:r>
    </w:p>
    <w:p>
      <w:pPr>
        <w:spacing w:line="360" w:lineRule="exact"/>
      </w:pPr>
      <w:r>
        <w:rPr>
          <w:rFonts w:hint="eastAsia"/>
        </w:rPr>
        <w:t>复试考试大纲</w:t>
      </w:r>
    </w:p>
    <w:p>
      <w:pPr>
        <w:spacing w:line="360" w:lineRule="exact"/>
      </w:pPr>
    </w:p>
    <w:p>
      <w:pPr>
        <w:spacing w:line="360" w:lineRule="exact"/>
      </w:pPr>
      <w:r>
        <w:rPr>
          <w:rFonts w:hint="eastAsia"/>
        </w:rPr>
        <w:t>科目名称：  教育技术学</w:t>
      </w:r>
    </w:p>
    <w:p>
      <w:pPr>
        <w:spacing w:line="360" w:lineRule="exact"/>
      </w:pPr>
      <w:r>
        <w:rPr>
          <w:rFonts w:hint="eastAsia"/>
        </w:rPr>
        <w:t>适用专业：  教育技术学</w:t>
      </w:r>
    </w:p>
    <w:p>
      <w:pPr>
        <w:spacing w:line="360" w:lineRule="exact"/>
        <w:rPr>
          <w:b/>
        </w:rPr>
      </w:pPr>
      <w:r>
        <w:rPr>
          <w:rFonts w:hint="eastAsia"/>
          <w:b/>
        </w:rPr>
        <w:t>一、考试形式与试卷结构</w:t>
      </w:r>
    </w:p>
    <w:p>
      <w:pPr>
        <w:spacing w:line="360" w:lineRule="exact"/>
      </w:pPr>
      <w:r>
        <w:rPr>
          <w:rFonts w:hint="eastAsia"/>
        </w:rPr>
        <w:t>（一）试卷分数及考试时间</w:t>
      </w:r>
    </w:p>
    <w:p>
      <w:pPr>
        <w:spacing w:line="360" w:lineRule="exact"/>
      </w:pPr>
      <w:r>
        <w:rPr>
          <w:rFonts w:hint="eastAsia"/>
        </w:rPr>
        <w:t>本试卷满分为100分，考试时间为120分钟。</w:t>
      </w:r>
    </w:p>
    <w:p>
      <w:pPr>
        <w:spacing w:line="360" w:lineRule="exact"/>
      </w:pPr>
      <w:r>
        <w:rPr>
          <w:rFonts w:hint="eastAsia"/>
        </w:rPr>
        <w:t>（二）考试形式</w:t>
      </w:r>
    </w:p>
    <w:p>
      <w:pPr>
        <w:spacing w:line="360" w:lineRule="exact"/>
      </w:pPr>
      <w:r>
        <w:rPr>
          <w:rFonts w:hint="eastAsia"/>
        </w:rPr>
        <w:t>考试形式为闭卷、笔试。</w:t>
      </w:r>
    </w:p>
    <w:p>
      <w:pPr>
        <w:spacing w:line="360" w:lineRule="exact"/>
      </w:pPr>
      <w:r>
        <w:rPr>
          <w:rFonts w:hint="eastAsia"/>
        </w:rPr>
        <w:t>试卷由试题和答题纸组成；答案必须写在答题纸（由考点提供）相应的位置上。</w:t>
      </w:r>
    </w:p>
    <w:p>
      <w:pPr>
        <w:spacing w:line="360" w:lineRule="exact"/>
      </w:pPr>
      <w:r>
        <w:rPr>
          <w:rFonts w:hint="eastAsia"/>
        </w:rPr>
        <w:t>（三）试卷题型结构</w:t>
      </w:r>
    </w:p>
    <w:p>
      <w:pPr>
        <w:spacing w:line="360" w:lineRule="exact"/>
      </w:pPr>
      <w:r>
        <w:rPr>
          <w:rFonts w:hint="eastAsia"/>
        </w:rPr>
        <w:t>名词解释题：约5题，共20分</w:t>
      </w:r>
    </w:p>
    <w:p>
      <w:pPr>
        <w:spacing w:line="360" w:lineRule="exact"/>
      </w:pPr>
      <w:r>
        <w:rPr>
          <w:rFonts w:hint="eastAsia"/>
        </w:rPr>
        <w:t>简答题：约5题，共40分</w:t>
      </w:r>
    </w:p>
    <w:p>
      <w:pPr>
        <w:spacing w:line="360" w:lineRule="exact"/>
      </w:pPr>
      <w:r>
        <w:rPr>
          <w:rFonts w:hint="eastAsia"/>
        </w:rPr>
        <w:t>分析论述题：约2题，共40分</w:t>
      </w:r>
    </w:p>
    <w:p>
      <w:pPr>
        <w:spacing w:line="360" w:lineRule="exact"/>
        <w:rPr>
          <w:b/>
        </w:rPr>
      </w:pPr>
      <w:r>
        <w:rPr>
          <w:rFonts w:hint="eastAsia"/>
          <w:b/>
        </w:rPr>
        <w:t>二、考查目标</w:t>
      </w:r>
    </w:p>
    <w:p>
      <w:pPr>
        <w:spacing w:line="360" w:lineRule="exact"/>
        <w:ind w:firstLine="420" w:firstLineChars="200"/>
      </w:pPr>
      <w:r>
        <w:rPr>
          <w:rFonts w:hint="eastAsia"/>
        </w:rPr>
        <w:t>全日制攻读硕士学位研究生入学考试教育技术学科目考试内容，要求考生系统掌握相关学科的基本知识、基础理论和基本方法，并能运用相关理论和方法分析、解决信息技术在现代教育教学中的实际问题。</w:t>
      </w:r>
    </w:p>
    <w:p>
      <w:pPr>
        <w:spacing w:line="360" w:lineRule="exact"/>
        <w:rPr>
          <w:b/>
        </w:rPr>
      </w:pPr>
      <w:r>
        <w:rPr>
          <w:rFonts w:hint="eastAsia"/>
          <w:b/>
        </w:rPr>
        <w:t>三、考查范围</w:t>
      </w:r>
    </w:p>
    <w:p>
      <w:pPr>
        <w:spacing w:line="360" w:lineRule="exact"/>
        <w:rPr>
          <w:b/>
          <w:szCs w:val="21"/>
        </w:rPr>
      </w:pPr>
      <w:r>
        <w:rPr>
          <w:rFonts w:hint="eastAsia"/>
          <w:b/>
          <w:szCs w:val="21"/>
        </w:rPr>
        <w:t>第一部分  教育技术基本理论</w:t>
      </w:r>
    </w:p>
    <w:p>
      <w:pPr>
        <w:spacing w:line="360" w:lineRule="exact"/>
        <w:ind w:firstLine="420" w:firstLineChars="200"/>
        <w:rPr>
          <w:szCs w:val="21"/>
        </w:rPr>
      </w:pPr>
      <w:r>
        <w:rPr>
          <w:szCs w:val="21"/>
        </w:rPr>
        <w:t>1.</w:t>
      </w:r>
      <w:r>
        <w:rPr>
          <w:rFonts w:hint="eastAsia"/>
          <w:szCs w:val="21"/>
        </w:rPr>
        <w:t>教育技术的定义、发展历程、学习与教学理论、视听教育理论、系统科学与传播理论、学习媒体涵义、特性和分类、媒体选择、网上教育资源的检索与处理、教学媒体工具的功能、学习过程设计、信息化教学模式、教学系统设计、教学过程和教学资源的评价。</w:t>
      </w:r>
    </w:p>
    <w:p>
      <w:pPr>
        <w:spacing w:line="360" w:lineRule="exact"/>
        <w:ind w:firstLine="420" w:firstLineChars="200"/>
        <w:rPr>
          <w:szCs w:val="21"/>
        </w:rPr>
      </w:pPr>
      <w:r>
        <w:rPr>
          <w:szCs w:val="21"/>
        </w:rPr>
        <w:t>2.</w:t>
      </w:r>
      <w:r>
        <w:rPr>
          <w:rFonts w:hint="eastAsia"/>
          <w:szCs w:val="21"/>
        </w:rPr>
        <w:t>教育技术研究方法。教育技术的各种研究方法以及数据分析方法。</w:t>
      </w:r>
    </w:p>
    <w:p>
      <w:pPr>
        <w:spacing w:line="360" w:lineRule="exact"/>
        <w:rPr>
          <w:b/>
          <w:szCs w:val="21"/>
        </w:rPr>
      </w:pPr>
      <w:r>
        <w:rPr>
          <w:rFonts w:hint="eastAsia"/>
          <w:b/>
          <w:szCs w:val="21"/>
        </w:rPr>
        <w:t>第二部分</w:t>
      </w:r>
      <w:r>
        <w:rPr>
          <w:b/>
          <w:szCs w:val="21"/>
        </w:rPr>
        <w:t xml:space="preserve">  C</w:t>
      </w:r>
      <w:r>
        <w:rPr>
          <w:rFonts w:hint="eastAsia"/>
          <w:b/>
          <w:szCs w:val="21"/>
        </w:rPr>
        <w:t>语言程序设计</w:t>
      </w:r>
    </w:p>
    <w:p>
      <w:pPr>
        <w:spacing w:line="360" w:lineRule="exact"/>
        <w:ind w:firstLine="420" w:firstLineChars="200"/>
        <w:rPr>
          <w:szCs w:val="21"/>
        </w:rPr>
      </w:pPr>
      <w:r>
        <w:rPr>
          <w:szCs w:val="21"/>
        </w:rPr>
        <w:t>C</w:t>
      </w:r>
      <w:r>
        <w:rPr>
          <w:rFonts w:hint="eastAsia"/>
          <w:szCs w:val="21"/>
        </w:rPr>
        <w:t>语言程序结构、数据类型、运算符与表达式、输入输出函数的调用、循环结构程序设计、函数定义、声明和调用、编译预处理、数组、字符串与数组、指针、变量、函数参数、指向指针的指针、结构体和共用体类型数据、链表、结点数据的输出、删除与插入、位运算符、文件的打开与关闭、读写和定位。</w:t>
      </w:r>
    </w:p>
    <w:p>
      <w:pPr>
        <w:spacing w:line="360" w:lineRule="exact"/>
        <w:rPr>
          <w:b/>
          <w:szCs w:val="21"/>
        </w:rPr>
      </w:pPr>
    </w:p>
    <w:p>
      <w:pPr>
        <w:spacing w:line="360" w:lineRule="exact"/>
        <w:rPr>
          <w:b/>
          <w:szCs w:val="21"/>
        </w:rPr>
      </w:pPr>
      <w:r>
        <w:rPr>
          <w:rFonts w:hint="eastAsia"/>
          <w:b/>
          <w:szCs w:val="21"/>
        </w:rPr>
        <w:t>参考书目：</w:t>
      </w:r>
    </w:p>
    <w:p>
      <w:pPr>
        <w:spacing w:beforeLines="10" w:afterLines="10" w:line="360" w:lineRule="exact"/>
        <w:rPr>
          <w:szCs w:val="21"/>
        </w:rPr>
      </w:pPr>
      <w:r>
        <w:rPr>
          <w:rFonts w:hint="eastAsia"/>
          <w:szCs w:val="21"/>
        </w:rPr>
        <w:t xml:space="preserve">         1.何克抗、李文光：《教育技术学》，北京师范大学出版社，</w:t>
      </w:r>
      <w:r>
        <w:rPr>
          <w:szCs w:val="21"/>
        </w:rPr>
        <w:t>2009</w:t>
      </w:r>
      <w:r>
        <w:rPr>
          <w:rFonts w:hint="eastAsia"/>
          <w:szCs w:val="21"/>
        </w:rPr>
        <w:t>年版。</w:t>
      </w:r>
    </w:p>
    <w:p>
      <w:pPr>
        <w:spacing w:beforeLines="10" w:afterLines="10" w:line="360" w:lineRule="exact"/>
        <w:rPr>
          <w:szCs w:val="21"/>
        </w:rPr>
      </w:pPr>
      <w:r>
        <w:rPr>
          <w:rFonts w:hint="eastAsia"/>
          <w:szCs w:val="21"/>
        </w:rPr>
        <w:t xml:space="preserve">         2.祝智庭：《实用教育技术</w:t>
      </w:r>
      <w:r>
        <w:rPr>
          <w:szCs w:val="21"/>
        </w:rPr>
        <w:t>--</w:t>
      </w:r>
      <w:r>
        <w:rPr>
          <w:rFonts w:hint="eastAsia"/>
          <w:szCs w:val="21"/>
        </w:rPr>
        <w:t>面向信息化教育》，教育科学出版社，</w:t>
      </w:r>
      <w:r>
        <w:rPr>
          <w:szCs w:val="21"/>
        </w:rPr>
        <w:t>2008</w:t>
      </w:r>
      <w:r>
        <w:rPr>
          <w:rFonts w:hint="eastAsia"/>
          <w:szCs w:val="21"/>
        </w:rPr>
        <w:t>年版。</w:t>
      </w:r>
    </w:p>
    <w:p>
      <w:pPr>
        <w:spacing w:beforeLines="10" w:afterLines="10" w:line="360" w:lineRule="exact"/>
        <w:rPr>
          <w:szCs w:val="21"/>
        </w:rPr>
      </w:pPr>
      <w:r>
        <w:rPr>
          <w:rFonts w:hint="eastAsia"/>
          <w:szCs w:val="21"/>
        </w:rPr>
        <w:t xml:space="preserve">         3.张屹，周平红：《教育技术学研究方法》， 北京大学出版社，2013年版。</w:t>
      </w:r>
    </w:p>
    <w:p>
      <w:pPr>
        <w:spacing w:line="360" w:lineRule="exact"/>
        <w:rPr>
          <w:szCs w:val="21"/>
        </w:rPr>
      </w:pPr>
      <w:r>
        <w:rPr>
          <w:rFonts w:hint="eastAsia"/>
          <w:szCs w:val="21"/>
        </w:rPr>
        <w:t xml:space="preserve">         4.谭浩强：《</w:t>
      </w:r>
      <w:r>
        <w:rPr>
          <w:szCs w:val="21"/>
        </w:rPr>
        <w:t>C</w:t>
      </w:r>
      <w:r>
        <w:rPr>
          <w:rFonts w:hint="eastAsia"/>
          <w:szCs w:val="21"/>
        </w:rPr>
        <w:t>语言程序设计》（第</w:t>
      </w:r>
      <w:r>
        <w:rPr>
          <w:szCs w:val="21"/>
        </w:rPr>
        <w:t>3</w:t>
      </w:r>
      <w:r>
        <w:rPr>
          <w:rFonts w:hint="eastAsia"/>
          <w:szCs w:val="21"/>
        </w:rPr>
        <w:t>版），清华大学出版社，</w:t>
      </w:r>
      <w:r>
        <w:rPr>
          <w:szCs w:val="21"/>
        </w:rPr>
        <w:t>2014</w:t>
      </w:r>
      <w:r>
        <w:rPr>
          <w:rFonts w:hint="eastAsia"/>
          <w:szCs w:val="21"/>
        </w:rPr>
        <w:t>年版。</w:t>
      </w:r>
    </w:p>
    <w:p>
      <w:pPr>
        <w:rPr>
          <w:b/>
          <w:sz w:val="28"/>
          <w:szCs w:val="28"/>
        </w:rPr>
      </w:pPr>
    </w:p>
    <w:p>
      <w:pPr>
        <w:rPr>
          <w:b/>
          <w:sz w:val="28"/>
          <w:szCs w:val="28"/>
        </w:rPr>
      </w:pPr>
    </w:p>
    <w:p>
      <w:pPr>
        <w:rPr>
          <w:b/>
          <w:sz w:val="28"/>
          <w:szCs w:val="28"/>
        </w:rPr>
      </w:pPr>
      <w:r>
        <w:rPr>
          <w:rFonts w:hint="eastAsia"/>
          <w:b/>
          <w:sz w:val="28"/>
          <w:szCs w:val="28"/>
        </w:rPr>
        <w:t>附件3-6：《少年儿童组织与思想意识教育》（0401Z1）复试大纲及参考书目</w:t>
      </w:r>
    </w:p>
    <w:p>
      <w:r>
        <w:rPr>
          <w:rFonts w:hint="eastAsia"/>
        </w:rPr>
        <w:t>海南师范大学2018年硕士研究生入学考试</w:t>
      </w:r>
    </w:p>
    <w:p>
      <w:r>
        <w:rPr>
          <w:rFonts w:hint="eastAsia"/>
        </w:rPr>
        <w:t>复试考试大纲</w:t>
      </w:r>
    </w:p>
    <w:p>
      <w:r>
        <w:rPr>
          <w:rFonts w:hint="eastAsia"/>
        </w:rPr>
        <w:t> </w:t>
      </w:r>
    </w:p>
    <w:p>
      <w:pPr>
        <w:spacing w:line="276" w:lineRule="auto"/>
        <w:rPr>
          <w:szCs w:val="21"/>
        </w:rPr>
      </w:pPr>
      <w:r>
        <w:rPr>
          <w:rFonts w:hint="eastAsia"/>
          <w:szCs w:val="21"/>
        </w:rPr>
        <w:t>科目名称：  少先队学</w:t>
      </w:r>
    </w:p>
    <w:p>
      <w:pPr>
        <w:spacing w:line="276" w:lineRule="auto"/>
        <w:rPr>
          <w:szCs w:val="21"/>
        </w:rPr>
      </w:pPr>
      <w:r>
        <w:rPr>
          <w:rFonts w:hint="eastAsia"/>
          <w:szCs w:val="21"/>
        </w:rPr>
        <w:t>适用专业：  少年儿童组织与思想意识教育                    </w:t>
      </w:r>
    </w:p>
    <w:p>
      <w:pPr>
        <w:spacing w:line="276" w:lineRule="auto"/>
        <w:rPr>
          <w:b/>
          <w:szCs w:val="21"/>
        </w:rPr>
      </w:pPr>
      <w:r>
        <w:rPr>
          <w:rFonts w:hint="eastAsia"/>
          <w:b/>
          <w:szCs w:val="21"/>
        </w:rPr>
        <w:t>一、考试形式与试卷结构</w:t>
      </w:r>
    </w:p>
    <w:p>
      <w:pPr>
        <w:spacing w:line="276" w:lineRule="auto"/>
        <w:rPr>
          <w:szCs w:val="21"/>
        </w:rPr>
      </w:pPr>
      <w:r>
        <w:rPr>
          <w:rFonts w:hint="eastAsia"/>
          <w:szCs w:val="21"/>
        </w:rPr>
        <w:t>（一）试卷分数及考试时间</w:t>
      </w:r>
    </w:p>
    <w:p>
      <w:pPr>
        <w:spacing w:line="276" w:lineRule="auto"/>
        <w:rPr>
          <w:szCs w:val="21"/>
        </w:rPr>
      </w:pPr>
      <w:r>
        <w:rPr>
          <w:rFonts w:hint="eastAsia"/>
          <w:szCs w:val="21"/>
        </w:rPr>
        <w:t>本试卷满分为 100 分，考试时间为  120分钟。</w:t>
      </w:r>
    </w:p>
    <w:p>
      <w:pPr>
        <w:spacing w:line="276" w:lineRule="auto"/>
        <w:rPr>
          <w:szCs w:val="21"/>
        </w:rPr>
      </w:pPr>
      <w:r>
        <w:rPr>
          <w:rFonts w:hint="eastAsia"/>
          <w:szCs w:val="21"/>
        </w:rPr>
        <w:t>（二）考试形式</w:t>
      </w:r>
    </w:p>
    <w:p>
      <w:pPr>
        <w:spacing w:line="276" w:lineRule="auto"/>
        <w:rPr>
          <w:szCs w:val="21"/>
        </w:rPr>
      </w:pPr>
      <w:r>
        <w:rPr>
          <w:rFonts w:hint="eastAsia"/>
          <w:szCs w:val="21"/>
        </w:rPr>
        <w:t>考试形式为闭卷、笔试。</w:t>
      </w:r>
    </w:p>
    <w:p>
      <w:pPr>
        <w:spacing w:line="276" w:lineRule="auto"/>
        <w:rPr>
          <w:szCs w:val="21"/>
        </w:rPr>
      </w:pPr>
      <w:r>
        <w:rPr>
          <w:rFonts w:hint="eastAsia"/>
          <w:szCs w:val="21"/>
        </w:rPr>
        <w:t>试卷由试题和答题纸组成；答案必须写在答题纸（由考点提供）相应的位置上。</w:t>
      </w:r>
    </w:p>
    <w:p>
      <w:pPr>
        <w:spacing w:line="276" w:lineRule="auto"/>
        <w:rPr>
          <w:szCs w:val="21"/>
        </w:rPr>
      </w:pPr>
      <w:r>
        <w:rPr>
          <w:rFonts w:hint="eastAsia"/>
          <w:szCs w:val="21"/>
        </w:rPr>
        <w:t>（三）试卷题型结构</w:t>
      </w:r>
    </w:p>
    <w:p>
      <w:pPr>
        <w:spacing w:line="276" w:lineRule="auto"/>
        <w:rPr>
          <w:szCs w:val="21"/>
        </w:rPr>
      </w:pPr>
      <w:r>
        <w:rPr>
          <w:rFonts w:hint="eastAsia"/>
          <w:szCs w:val="21"/>
        </w:rPr>
        <w:t>名词解释题：约6题，共30分</w:t>
      </w:r>
    </w:p>
    <w:p>
      <w:pPr>
        <w:spacing w:line="276" w:lineRule="auto"/>
        <w:rPr>
          <w:szCs w:val="21"/>
        </w:rPr>
      </w:pPr>
      <w:r>
        <w:rPr>
          <w:rFonts w:hint="eastAsia"/>
          <w:szCs w:val="21"/>
        </w:rPr>
        <w:t>简答题：约4题，共40分</w:t>
      </w:r>
    </w:p>
    <w:p>
      <w:pPr>
        <w:spacing w:line="276" w:lineRule="auto"/>
        <w:rPr>
          <w:szCs w:val="21"/>
        </w:rPr>
      </w:pPr>
      <w:r>
        <w:rPr>
          <w:rFonts w:hint="eastAsia"/>
          <w:szCs w:val="21"/>
        </w:rPr>
        <w:t>分析论述题：约2题，共30分</w:t>
      </w:r>
    </w:p>
    <w:p>
      <w:pPr>
        <w:spacing w:line="276" w:lineRule="auto"/>
        <w:rPr>
          <w:b/>
          <w:szCs w:val="21"/>
        </w:rPr>
      </w:pPr>
      <w:r>
        <w:rPr>
          <w:rFonts w:hint="eastAsia"/>
          <w:b/>
          <w:szCs w:val="21"/>
        </w:rPr>
        <w:t>二、考查目标</w:t>
      </w:r>
    </w:p>
    <w:p>
      <w:pPr>
        <w:spacing w:line="276" w:lineRule="auto"/>
        <w:ind w:firstLine="420" w:firstLineChars="200"/>
        <w:rPr>
          <w:szCs w:val="21"/>
        </w:rPr>
      </w:pPr>
      <w:r>
        <w:rPr>
          <w:rFonts w:hint="eastAsia"/>
          <w:szCs w:val="21"/>
        </w:rPr>
        <w:t>全日制攻读硕士学位研究生入学考试少年儿童组织与思想意识教育科目考试内容包括教育学、心理学、社会学等多门学科基础课程，要求考生系统掌握相关学科的基本知识、基础理论和基本方法，并能运用相关理论和方法分析、解决少先队学科中的实际问题。</w:t>
      </w:r>
    </w:p>
    <w:p>
      <w:pPr>
        <w:spacing w:line="276" w:lineRule="auto"/>
        <w:rPr>
          <w:b/>
          <w:szCs w:val="21"/>
        </w:rPr>
      </w:pPr>
      <w:r>
        <w:rPr>
          <w:rFonts w:hint="eastAsia"/>
          <w:b/>
          <w:szCs w:val="21"/>
        </w:rPr>
        <w:t>三、考查范围</w:t>
      </w:r>
    </w:p>
    <w:p>
      <w:pPr>
        <w:spacing w:line="276" w:lineRule="auto"/>
        <w:rPr>
          <w:szCs w:val="21"/>
        </w:rPr>
      </w:pPr>
      <w:r>
        <w:rPr>
          <w:rFonts w:hint="eastAsia"/>
          <w:szCs w:val="21"/>
        </w:rPr>
        <w:t>《少先队学》</w:t>
      </w:r>
    </w:p>
    <w:p>
      <w:pPr>
        <w:spacing w:line="276" w:lineRule="auto"/>
        <w:rPr>
          <w:b/>
          <w:szCs w:val="21"/>
        </w:rPr>
      </w:pPr>
      <w:r>
        <w:rPr>
          <w:rFonts w:hint="eastAsia"/>
          <w:b/>
          <w:szCs w:val="21"/>
        </w:rPr>
        <w:t>第一章 绪论</w:t>
      </w:r>
    </w:p>
    <w:p>
      <w:pPr>
        <w:spacing w:line="276" w:lineRule="auto"/>
        <w:rPr>
          <w:szCs w:val="21"/>
        </w:rPr>
      </w:pPr>
      <w:r>
        <w:rPr>
          <w:rFonts w:hint="eastAsia"/>
          <w:szCs w:val="21"/>
        </w:rPr>
        <w:t>一、什么是少先队学</w:t>
      </w:r>
    </w:p>
    <w:p>
      <w:pPr>
        <w:spacing w:line="276" w:lineRule="auto"/>
        <w:rPr>
          <w:szCs w:val="21"/>
        </w:rPr>
      </w:pPr>
      <w:r>
        <w:rPr>
          <w:rFonts w:hint="eastAsia"/>
          <w:szCs w:val="21"/>
        </w:rPr>
        <w:t>二、少先队学理论的三个来源</w:t>
      </w:r>
    </w:p>
    <w:p>
      <w:pPr>
        <w:spacing w:line="276" w:lineRule="auto"/>
        <w:rPr>
          <w:szCs w:val="21"/>
        </w:rPr>
      </w:pPr>
      <w:r>
        <w:rPr>
          <w:rFonts w:hint="eastAsia"/>
          <w:szCs w:val="21"/>
        </w:rPr>
        <w:t>三、少先队学的核心</w:t>
      </w:r>
    </w:p>
    <w:p>
      <w:pPr>
        <w:spacing w:line="276" w:lineRule="auto"/>
        <w:rPr>
          <w:b/>
          <w:szCs w:val="21"/>
        </w:rPr>
      </w:pPr>
      <w:r>
        <w:rPr>
          <w:rFonts w:hint="eastAsia"/>
          <w:b/>
          <w:szCs w:val="21"/>
        </w:rPr>
        <w:t>第二章 儿童论</w:t>
      </w:r>
    </w:p>
    <w:p>
      <w:pPr>
        <w:spacing w:line="276" w:lineRule="auto"/>
        <w:rPr>
          <w:szCs w:val="21"/>
        </w:rPr>
      </w:pPr>
      <w:r>
        <w:rPr>
          <w:rFonts w:hint="eastAsia"/>
          <w:szCs w:val="21"/>
        </w:rPr>
        <w:t>一、儿童的本质特性</w:t>
      </w:r>
    </w:p>
    <w:p>
      <w:pPr>
        <w:spacing w:line="276" w:lineRule="auto"/>
        <w:rPr>
          <w:szCs w:val="21"/>
        </w:rPr>
      </w:pPr>
      <w:r>
        <w:rPr>
          <w:rFonts w:hint="eastAsia"/>
          <w:szCs w:val="21"/>
        </w:rPr>
        <w:t>二、儿童的主体需求</w:t>
      </w:r>
    </w:p>
    <w:p>
      <w:pPr>
        <w:spacing w:line="276" w:lineRule="auto"/>
        <w:rPr>
          <w:szCs w:val="21"/>
        </w:rPr>
      </w:pPr>
      <w:r>
        <w:rPr>
          <w:rFonts w:hint="eastAsia"/>
          <w:szCs w:val="21"/>
        </w:rPr>
        <w:t>三、儿童观的演变</w:t>
      </w:r>
    </w:p>
    <w:p>
      <w:pPr>
        <w:spacing w:line="276" w:lineRule="auto"/>
        <w:rPr>
          <w:szCs w:val="21"/>
        </w:rPr>
      </w:pPr>
      <w:r>
        <w:rPr>
          <w:rFonts w:hint="eastAsia"/>
          <w:szCs w:val="21"/>
        </w:rPr>
        <w:t>四、儿童化路线</w:t>
      </w:r>
    </w:p>
    <w:p>
      <w:pPr>
        <w:spacing w:line="276" w:lineRule="auto"/>
        <w:rPr>
          <w:b/>
          <w:szCs w:val="21"/>
        </w:rPr>
      </w:pPr>
      <w:r>
        <w:rPr>
          <w:rFonts w:hint="eastAsia"/>
          <w:b/>
          <w:szCs w:val="21"/>
        </w:rPr>
        <w:t>第三章 组织论</w:t>
      </w:r>
    </w:p>
    <w:p>
      <w:pPr>
        <w:spacing w:line="276" w:lineRule="auto"/>
        <w:rPr>
          <w:szCs w:val="21"/>
        </w:rPr>
      </w:pPr>
      <w:r>
        <w:rPr>
          <w:rFonts w:hint="eastAsia"/>
          <w:szCs w:val="21"/>
        </w:rPr>
        <w:t>一、什么是儿童组织</w:t>
      </w:r>
    </w:p>
    <w:p>
      <w:pPr>
        <w:spacing w:line="276" w:lineRule="auto"/>
        <w:rPr>
          <w:szCs w:val="21"/>
        </w:rPr>
      </w:pPr>
      <w:r>
        <w:rPr>
          <w:rFonts w:hint="eastAsia"/>
          <w:szCs w:val="21"/>
        </w:rPr>
        <w:t>二、中国少年先锋队组织简史</w:t>
      </w:r>
    </w:p>
    <w:p>
      <w:pPr>
        <w:spacing w:line="276" w:lineRule="auto"/>
        <w:rPr>
          <w:szCs w:val="21"/>
        </w:rPr>
      </w:pPr>
      <w:r>
        <w:rPr>
          <w:rFonts w:hint="eastAsia"/>
          <w:szCs w:val="21"/>
        </w:rPr>
        <w:t>三、少先队的性质和任务</w:t>
      </w:r>
    </w:p>
    <w:p>
      <w:pPr>
        <w:spacing w:line="276" w:lineRule="auto"/>
        <w:rPr>
          <w:szCs w:val="21"/>
        </w:rPr>
      </w:pPr>
      <w:r>
        <w:rPr>
          <w:rFonts w:hint="eastAsia"/>
          <w:szCs w:val="21"/>
        </w:rPr>
        <w:t>四、少先队在儿童教育事业中的地位和作用</w:t>
      </w:r>
    </w:p>
    <w:p>
      <w:pPr>
        <w:spacing w:line="276" w:lineRule="auto"/>
        <w:rPr>
          <w:b/>
          <w:szCs w:val="21"/>
        </w:rPr>
      </w:pPr>
      <w:r>
        <w:rPr>
          <w:rFonts w:hint="eastAsia"/>
          <w:b/>
          <w:szCs w:val="21"/>
        </w:rPr>
        <w:t>第四章 教育论</w:t>
      </w:r>
    </w:p>
    <w:p>
      <w:pPr>
        <w:spacing w:line="276" w:lineRule="auto"/>
        <w:rPr>
          <w:szCs w:val="21"/>
        </w:rPr>
      </w:pPr>
      <w:r>
        <w:rPr>
          <w:rFonts w:hint="eastAsia"/>
          <w:szCs w:val="21"/>
        </w:rPr>
        <w:t>一、少先队自我教育</w:t>
      </w:r>
    </w:p>
    <w:p>
      <w:pPr>
        <w:spacing w:line="276" w:lineRule="auto"/>
        <w:rPr>
          <w:szCs w:val="21"/>
        </w:rPr>
      </w:pPr>
      <w:r>
        <w:rPr>
          <w:rFonts w:hint="eastAsia"/>
          <w:szCs w:val="21"/>
        </w:rPr>
        <w:t>二、少先队自动化</w:t>
      </w:r>
    </w:p>
    <w:p>
      <w:pPr>
        <w:spacing w:line="276" w:lineRule="auto"/>
        <w:rPr>
          <w:szCs w:val="21"/>
        </w:rPr>
      </w:pPr>
      <w:r>
        <w:rPr>
          <w:rFonts w:hint="eastAsia"/>
          <w:szCs w:val="21"/>
        </w:rPr>
        <w:t>三、少先队的集体教育</w:t>
      </w:r>
    </w:p>
    <w:p>
      <w:pPr>
        <w:spacing w:line="276" w:lineRule="auto"/>
        <w:rPr>
          <w:szCs w:val="21"/>
        </w:rPr>
      </w:pPr>
      <w:r>
        <w:rPr>
          <w:rFonts w:hint="eastAsia"/>
          <w:szCs w:val="21"/>
        </w:rPr>
        <w:t>四、少先队的实践教育</w:t>
      </w:r>
    </w:p>
    <w:p>
      <w:pPr>
        <w:spacing w:line="276" w:lineRule="auto"/>
        <w:rPr>
          <w:b/>
          <w:szCs w:val="21"/>
        </w:rPr>
      </w:pPr>
      <w:r>
        <w:rPr>
          <w:rFonts w:hint="eastAsia"/>
          <w:b/>
          <w:szCs w:val="21"/>
        </w:rPr>
        <w:t>第五章 快乐论</w:t>
      </w:r>
    </w:p>
    <w:p>
      <w:pPr>
        <w:spacing w:line="276" w:lineRule="auto"/>
        <w:rPr>
          <w:szCs w:val="21"/>
        </w:rPr>
      </w:pPr>
      <w:r>
        <w:rPr>
          <w:rFonts w:hint="eastAsia"/>
          <w:szCs w:val="21"/>
        </w:rPr>
        <w:t>一、快乐教育与快乐集体</w:t>
      </w:r>
    </w:p>
    <w:p>
      <w:pPr>
        <w:spacing w:line="276" w:lineRule="auto"/>
        <w:rPr>
          <w:b/>
          <w:szCs w:val="21"/>
        </w:rPr>
      </w:pPr>
      <w:r>
        <w:rPr>
          <w:rFonts w:hint="eastAsia"/>
          <w:b/>
          <w:szCs w:val="21"/>
        </w:rPr>
        <w:t>第七章 活动论</w:t>
      </w:r>
    </w:p>
    <w:p>
      <w:pPr>
        <w:spacing w:line="276" w:lineRule="auto"/>
        <w:rPr>
          <w:szCs w:val="21"/>
        </w:rPr>
      </w:pPr>
      <w:r>
        <w:rPr>
          <w:rFonts w:hint="eastAsia"/>
          <w:szCs w:val="21"/>
        </w:rPr>
        <w:t>一、少先队的创造性活动</w:t>
      </w:r>
    </w:p>
    <w:p>
      <w:pPr>
        <w:spacing w:line="276" w:lineRule="auto"/>
        <w:rPr>
          <w:b/>
          <w:szCs w:val="21"/>
        </w:rPr>
      </w:pPr>
      <w:r>
        <w:rPr>
          <w:rFonts w:hint="eastAsia"/>
          <w:b/>
          <w:szCs w:val="21"/>
        </w:rPr>
        <w:t>第八章 辅导论</w:t>
      </w:r>
    </w:p>
    <w:p>
      <w:pPr>
        <w:spacing w:line="276" w:lineRule="auto"/>
        <w:rPr>
          <w:szCs w:val="21"/>
        </w:rPr>
      </w:pPr>
      <w:r>
        <w:rPr>
          <w:rFonts w:hint="eastAsia"/>
          <w:szCs w:val="21"/>
        </w:rPr>
        <w:t>一、辅导员的角色地位与功能</w:t>
      </w:r>
    </w:p>
    <w:p>
      <w:pPr>
        <w:spacing w:line="276" w:lineRule="auto"/>
        <w:rPr>
          <w:szCs w:val="21"/>
        </w:rPr>
      </w:pPr>
      <w:r>
        <w:rPr>
          <w:rFonts w:hint="eastAsia"/>
          <w:szCs w:val="21"/>
        </w:rPr>
        <w:t>二、少先队辅导专业化建设</w:t>
      </w:r>
    </w:p>
    <w:p>
      <w:pPr>
        <w:spacing w:line="276" w:lineRule="auto"/>
        <w:rPr>
          <w:b/>
          <w:szCs w:val="21"/>
        </w:rPr>
      </w:pPr>
      <w:r>
        <w:rPr>
          <w:rFonts w:hint="eastAsia"/>
          <w:b/>
          <w:szCs w:val="21"/>
        </w:rPr>
        <w:t>第十章 借鉴论</w:t>
      </w:r>
    </w:p>
    <w:p>
      <w:pPr>
        <w:spacing w:line="276" w:lineRule="auto"/>
        <w:rPr>
          <w:szCs w:val="21"/>
        </w:rPr>
      </w:pPr>
      <w:r>
        <w:rPr>
          <w:rFonts w:hint="eastAsia"/>
          <w:szCs w:val="21"/>
        </w:rPr>
        <w:t>一、列宁夫人的少先队教育思想</w:t>
      </w:r>
    </w:p>
    <w:p>
      <w:pPr>
        <w:spacing w:line="276" w:lineRule="auto"/>
        <w:rPr>
          <w:szCs w:val="21"/>
        </w:rPr>
      </w:pPr>
      <w:r>
        <w:rPr>
          <w:rFonts w:hint="eastAsia"/>
          <w:szCs w:val="21"/>
        </w:rPr>
        <w:t>二、美国童子军的经验</w:t>
      </w:r>
    </w:p>
    <w:p>
      <w:pPr>
        <w:spacing w:line="276" w:lineRule="auto"/>
        <w:rPr>
          <w:szCs w:val="21"/>
        </w:rPr>
      </w:pPr>
      <w:r>
        <w:rPr>
          <w:rFonts w:hint="eastAsia"/>
          <w:szCs w:val="21"/>
        </w:rPr>
        <w:t>三、日本儿童会及其辅导</w:t>
      </w:r>
    </w:p>
    <w:p>
      <w:pPr>
        <w:spacing w:line="276" w:lineRule="auto"/>
        <w:rPr>
          <w:szCs w:val="21"/>
        </w:rPr>
      </w:pPr>
    </w:p>
    <w:p>
      <w:pPr>
        <w:spacing w:line="276" w:lineRule="auto"/>
        <w:rPr>
          <w:szCs w:val="21"/>
        </w:rPr>
      </w:pPr>
      <w:r>
        <w:rPr>
          <w:rFonts w:hint="eastAsia"/>
          <w:szCs w:val="21"/>
        </w:rPr>
        <w:t>《少先队管理学》</w:t>
      </w:r>
    </w:p>
    <w:p>
      <w:pPr>
        <w:pStyle w:val="8"/>
        <w:numPr>
          <w:ilvl w:val="0"/>
          <w:numId w:val="1"/>
        </w:numPr>
        <w:spacing w:line="276" w:lineRule="auto"/>
        <w:ind w:firstLineChars="0"/>
        <w:rPr>
          <w:b/>
          <w:szCs w:val="21"/>
        </w:rPr>
      </w:pPr>
      <w:r>
        <w:rPr>
          <w:rFonts w:hint="eastAsia"/>
          <w:b/>
          <w:szCs w:val="21"/>
        </w:rPr>
        <w:t>少先队管理学概述</w:t>
      </w:r>
    </w:p>
    <w:p>
      <w:pPr>
        <w:pStyle w:val="8"/>
        <w:numPr>
          <w:ilvl w:val="0"/>
          <w:numId w:val="2"/>
        </w:numPr>
        <w:spacing w:line="276" w:lineRule="auto"/>
        <w:ind w:firstLineChars="0"/>
        <w:rPr>
          <w:szCs w:val="21"/>
        </w:rPr>
      </w:pPr>
      <w:r>
        <w:rPr>
          <w:rFonts w:hint="eastAsia"/>
          <w:szCs w:val="21"/>
        </w:rPr>
        <w:t>什么是少先队管理学</w:t>
      </w:r>
    </w:p>
    <w:p>
      <w:pPr>
        <w:pStyle w:val="8"/>
        <w:numPr>
          <w:ilvl w:val="0"/>
          <w:numId w:val="2"/>
        </w:numPr>
        <w:spacing w:line="276" w:lineRule="auto"/>
        <w:ind w:firstLineChars="0"/>
        <w:rPr>
          <w:szCs w:val="21"/>
        </w:rPr>
      </w:pPr>
      <w:r>
        <w:rPr>
          <w:rFonts w:hint="eastAsia"/>
          <w:szCs w:val="21"/>
        </w:rPr>
        <w:t>少先队管理学的童本化思想</w:t>
      </w:r>
    </w:p>
    <w:p>
      <w:pPr>
        <w:spacing w:line="276" w:lineRule="auto"/>
        <w:rPr>
          <w:b/>
          <w:szCs w:val="21"/>
        </w:rPr>
      </w:pPr>
      <w:r>
        <w:rPr>
          <w:rFonts w:hint="eastAsia"/>
          <w:b/>
          <w:szCs w:val="21"/>
        </w:rPr>
        <w:t>第三章 少先队领导层的管理（下）</w:t>
      </w:r>
    </w:p>
    <w:p>
      <w:pPr>
        <w:pStyle w:val="8"/>
        <w:numPr>
          <w:ilvl w:val="0"/>
          <w:numId w:val="3"/>
        </w:numPr>
        <w:spacing w:line="276" w:lineRule="auto"/>
        <w:ind w:firstLineChars="0"/>
        <w:rPr>
          <w:szCs w:val="21"/>
        </w:rPr>
      </w:pPr>
      <w:r>
        <w:rPr>
          <w:rFonts w:hint="eastAsia"/>
          <w:szCs w:val="21"/>
        </w:rPr>
        <w:t>小学少先队组织的分层改革</w:t>
      </w:r>
    </w:p>
    <w:p>
      <w:pPr>
        <w:pStyle w:val="8"/>
        <w:numPr>
          <w:ilvl w:val="0"/>
          <w:numId w:val="3"/>
        </w:numPr>
        <w:spacing w:line="276" w:lineRule="auto"/>
        <w:ind w:firstLineChars="0"/>
        <w:rPr>
          <w:szCs w:val="21"/>
        </w:rPr>
      </w:pPr>
      <w:r>
        <w:rPr>
          <w:rFonts w:hint="eastAsia"/>
          <w:szCs w:val="21"/>
        </w:rPr>
        <w:t>初中团队一体化改革</w:t>
      </w:r>
    </w:p>
    <w:p>
      <w:pPr>
        <w:spacing w:line="276" w:lineRule="auto"/>
        <w:rPr>
          <w:b/>
          <w:szCs w:val="21"/>
        </w:rPr>
      </w:pPr>
      <w:r>
        <w:rPr>
          <w:rFonts w:hint="eastAsia"/>
          <w:b/>
          <w:szCs w:val="21"/>
        </w:rPr>
        <w:t>第五章 少先队辅导层的管理（下）</w:t>
      </w:r>
    </w:p>
    <w:p>
      <w:pPr>
        <w:spacing w:line="276" w:lineRule="auto"/>
        <w:rPr>
          <w:szCs w:val="21"/>
        </w:rPr>
      </w:pPr>
      <w:r>
        <w:rPr>
          <w:rFonts w:hint="eastAsia"/>
          <w:szCs w:val="21"/>
        </w:rPr>
        <w:t>一、辅导员的专业发展</w:t>
      </w:r>
    </w:p>
    <w:p>
      <w:pPr>
        <w:spacing w:line="276" w:lineRule="auto"/>
        <w:rPr>
          <w:b/>
          <w:szCs w:val="21"/>
        </w:rPr>
      </w:pPr>
      <w:r>
        <w:rPr>
          <w:rFonts w:hint="eastAsia"/>
          <w:b/>
          <w:szCs w:val="21"/>
        </w:rPr>
        <w:t>第六章 少先队主体层的管理（上）</w:t>
      </w:r>
    </w:p>
    <w:p>
      <w:pPr>
        <w:spacing w:line="276" w:lineRule="auto"/>
        <w:rPr>
          <w:szCs w:val="21"/>
        </w:rPr>
      </w:pPr>
      <w:r>
        <w:rPr>
          <w:rFonts w:hint="eastAsia"/>
          <w:szCs w:val="21"/>
        </w:rPr>
        <w:t>一、少先队员的自主管理</w:t>
      </w:r>
    </w:p>
    <w:p>
      <w:pPr>
        <w:spacing w:line="276" w:lineRule="auto"/>
        <w:rPr>
          <w:b/>
          <w:szCs w:val="21"/>
        </w:rPr>
      </w:pPr>
      <w:r>
        <w:rPr>
          <w:rFonts w:hint="eastAsia"/>
          <w:b/>
          <w:szCs w:val="21"/>
        </w:rPr>
        <w:t>第八章 少先队管理学的路径</w:t>
      </w:r>
    </w:p>
    <w:p>
      <w:pPr>
        <w:spacing w:line="276" w:lineRule="auto"/>
        <w:rPr>
          <w:szCs w:val="21"/>
        </w:rPr>
      </w:pPr>
    </w:p>
    <w:p>
      <w:pPr>
        <w:spacing w:line="276" w:lineRule="auto"/>
        <w:rPr>
          <w:b/>
          <w:szCs w:val="21"/>
        </w:rPr>
      </w:pPr>
      <w:r>
        <w:rPr>
          <w:rFonts w:hint="eastAsia"/>
          <w:b/>
          <w:szCs w:val="21"/>
        </w:rPr>
        <w:t>参考书目：</w:t>
      </w:r>
    </w:p>
    <w:p>
      <w:pPr>
        <w:spacing w:line="276" w:lineRule="auto"/>
        <w:ind w:firstLine="255"/>
        <w:rPr>
          <w:szCs w:val="21"/>
        </w:rPr>
      </w:pPr>
      <w:r>
        <w:rPr>
          <w:rFonts w:hint="eastAsia"/>
          <w:szCs w:val="21"/>
        </w:rPr>
        <w:t xml:space="preserve">      1. 段镇著：《少先队学》，上海人民出版社，2015年版。</w:t>
      </w:r>
    </w:p>
    <w:p>
      <w:pPr>
        <w:spacing w:line="276" w:lineRule="auto"/>
        <w:ind w:firstLine="255"/>
        <w:rPr>
          <w:szCs w:val="21"/>
        </w:rPr>
      </w:pPr>
      <w:r>
        <w:rPr>
          <w:rFonts w:hint="eastAsia"/>
          <w:szCs w:val="21"/>
        </w:rPr>
        <w:t xml:space="preserve">      2. 赵国强著：《少先队管理学》，上海人民出版社，2014年版。</w:t>
      </w:r>
    </w:p>
    <w:p>
      <w:pPr>
        <w:rPr>
          <w:szCs w:val="21"/>
        </w:rPr>
      </w:pP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69033"/>
    </w:sdtPr>
    <w:sdtContent>
      <w:p>
        <w:pPr>
          <w:pStyle w:val="4"/>
        </w:pPr>
        <w:r>
          <w:fldChar w:fldCharType="begin"/>
        </w:r>
        <w:r>
          <w:instrText xml:space="preserve"> PAGE   \* MERGEFORMAT </w:instrText>
        </w:r>
        <w:r>
          <w:fldChar w:fldCharType="separate"/>
        </w:r>
        <w:r>
          <w:rPr>
            <w:lang w:val="zh-CN"/>
          </w:rPr>
          <w:t>15</w:t>
        </w:r>
        <w:r>
          <w:rPr>
            <w:lang w:val="zh-CN"/>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rPr>
      <w:t>海南师范大学教育学学科简介、招生专业方向介绍与复试大纲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76FCF"/>
    <w:multiLevelType w:val="multilevel"/>
    <w:tmpl w:val="29276FCF"/>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54D771F"/>
    <w:multiLevelType w:val="multilevel"/>
    <w:tmpl w:val="654D771F"/>
    <w:lvl w:ilvl="0" w:tentative="0">
      <w:start w:val="1"/>
      <w:numFmt w:val="japaneseCounting"/>
      <w:lvlText w:val="第%1章"/>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3A7D0B"/>
    <w:multiLevelType w:val="multilevel"/>
    <w:tmpl w:val="793A7D0B"/>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E14C7"/>
    <w:rsid w:val="00017DCA"/>
    <w:rsid w:val="00045479"/>
    <w:rsid w:val="00066C32"/>
    <w:rsid w:val="000875D2"/>
    <w:rsid w:val="000A6FF9"/>
    <w:rsid w:val="000E14C7"/>
    <w:rsid w:val="001356E4"/>
    <w:rsid w:val="00176CE8"/>
    <w:rsid w:val="00193C66"/>
    <w:rsid w:val="001A6836"/>
    <w:rsid w:val="001B2FA4"/>
    <w:rsid w:val="001F34E0"/>
    <w:rsid w:val="001F755D"/>
    <w:rsid w:val="0020314A"/>
    <w:rsid w:val="002032EE"/>
    <w:rsid w:val="0021250A"/>
    <w:rsid w:val="002178C0"/>
    <w:rsid w:val="00233BF0"/>
    <w:rsid w:val="00267054"/>
    <w:rsid w:val="00283186"/>
    <w:rsid w:val="002E04C4"/>
    <w:rsid w:val="002E2BD6"/>
    <w:rsid w:val="00350A5D"/>
    <w:rsid w:val="004003A0"/>
    <w:rsid w:val="00440CD5"/>
    <w:rsid w:val="0045375C"/>
    <w:rsid w:val="00461DC3"/>
    <w:rsid w:val="004709CD"/>
    <w:rsid w:val="00486786"/>
    <w:rsid w:val="0049347F"/>
    <w:rsid w:val="004C1608"/>
    <w:rsid w:val="004C7F60"/>
    <w:rsid w:val="00521F62"/>
    <w:rsid w:val="00581CCF"/>
    <w:rsid w:val="005855C4"/>
    <w:rsid w:val="005B69E3"/>
    <w:rsid w:val="005E59EF"/>
    <w:rsid w:val="005E7AB6"/>
    <w:rsid w:val="005F6140"/>
    <w:rsid w:val="0060485B"/>
    <w:rsid w:val="006D5BCD"/>
    <w:rsid w:val="006E5528"/>
    <w:rsid w:val="006F59ED"/>
    <w:rsid w:val="007306BA"/>
    <w:rsid w:val="00744240"/>
    <w:rsid w:val="007648B8"/>
    <w:rsid w:val="0077330F"/>
    <w:rsid w:val="007C1219"/>
    <w:rsid w:val="007F0AC6"/>
    <w:rsid w:val="007F26A4"/>
    <w:rsid w:val="00802CF0"/>
    <w:rsid w:val="00812DEE"/>
    <w:rsid w:val="0084774C"/>
    <w:rsid w:val="0086491E"/>
    <w:rsid w:val="009119E6"/>
    <w:rsid w:val="009344A5"/>
    <w:rsid w:val="00943702"/>
    <w:rsid w:val="0095737D"/>
    <w:rsid w:val="00961946"/>
    <w:rsid w:val="0097253A"/>
    <w:rsid w:val="0099272D"/>
    <w:rsid w:val="009945C2"/>
    <w:rsid w:val="009C57B7"/>
    <w:rsid w:val="009E0E4B"/>
    <w:rsid w:val="00A14C00"/>
    <w:rsid w:val="00A515BD"/>
    <w:rsid w:val="00B03648"/>
    <w:rsid w:val="00B35015"/>
    <w:rsid w:val="00B9675A"/>
    <w:rsid w:val="00B97F58"/>
    <w:rsid w:val="00BB34F8"/>
    <w:rsid w:val="00BB57E7"/>
    <w:rsid w:val="00C358B3"/>
    <w:rsid w:val="00CC6F57"/>
    <w:rsid w:val="00D0723F"/>
    <w:rsid w:val="00D6501A"/>
    <w:rsid w:val="00D6738C"/>
    <w:rsid w:val="00D82859"/>
    <w:rsid w:val="00D82C2D"/>
    <w:rsid w:val="00DC12DD"/>
    <w:rsid w:val="00DF21DE"/>
    <w:rsid w:val="00DF3384"/>
    <w:rsid w:val="00E056C5"/>
    <w:rsid w:val="00E12FD6"/>
    <w:rsid w:val="00E20A2B"/>
    <w:rsid w:val="00E211FF"/>
    <w:rsid w:val="00E36CF1"/>
    <w:rsid w:val="00E42805"/>
    <w:rsid w:val="00E53C7F"/>
    <w:rsid w:val="00E80D4A"/>
    <w:rsid w:val="00EC09EB"/>
    <w:rsid w:val="00F159B7"/>
    <w:rsid w:val="00F17C2B"/>
    <w:rsid w:val="00F42C0D"/>
    <w:rsid w:val="00F61919"/>
    <w:rsid w:val="00FA5114"/>
    <w:rsid w:val="14923B6E"/>
    <w:rsid w:val="1D502F39"/>
    <w:rsid w:val="26DB6555"/>
    <w:rsid w:val="361351F0"/>
    <w:rsid w:val="3D6326C2"/>
    <w:rsid w:val="3E2C589B"/>
    <w:rsid w:val="43DB69B8"/>
    <w:rsid w:val="46ED7444"/>
    <w:rsid w:val="5883784F"/>
    <w:rsid w:val="61AD22DB"/>
    <w:rsid w:val="7DD76A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2"/>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34"/>
    <w:pPr>
      <w:ind w:firstLine="420" w:firstLineChars="200"/>
    </w:pPr>
  </w:style>
  <w:style w:type="character" w:customStyle="1" w:styleId="9">
    <w:name w:val="页眉 Char"/>
    <w:basedOn w:val="6"/>
    <w:link w:val="5"/>
    <w:uiPriority w:val="99"/>
    <w:rPr>
      <w:rFonts w:ascii="Times New Roman" w:hAnsi="Times New Roman" w:eastAsia="宋体" w:cs="Times New Roman"/>
      <w:sz w:val="18"/>
      <w:szCs w:val="18"/>
    </w:rPr>
  </w:style>
  <w:style w:type="character" w:customStyle="1" w:styleId="10">
    <w:name w:val="页脚 Char"/>
    <w:basedOn w:val="6"/>
    <w:link w:val="4"/>
    <w:qFormat/>
    <w:uiPriority w:val="99"/>
    <w:rPr>
      <w:rFonts w:ascii="Times New Roman" w:hAnsi="Times New Roman" w:eastAsia="宋体" w:cs="Times New Roman"/>
      <w:sz w:val="18"/>
      <w:szCs w:val="18"/>
    </w:rPr>
  </w:style>
  <w:style w:type="character" w:customStyle="1" w:styleId="11">
    <w:name w:val="标题 1 Char"/>
    <w:basedOn w:val="6"/>
    <w:link w:val="2"/>
    <w:qFormat/>
    <w:uiPriority w:val="9"/>
    <w:rPr>
      <w:rFonts w:ascii="宋体" w:hAnsi="宋体" w:eastAsia="宋体" w:cs="宋体"/>
      <w:b/>
      <w:bCs/>
      <w:kern w:val="36"/>
      <w:sz w:val="48"/>
      <w:szCs w:val="48"/>
    </w:rPr>
  </w:style>
  <w:style w:type="character" w:customStyle="1" w:styleId="12">
    <w:name w:val="批注框文本 Char"/>
    <w:basedOn w:val="6"/>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1813</Words>
  <Characters>10340</Characters>
  <Lines>86</Lines>
  <Paragraphs>24</Paragraphs>
  <TotalTime>0</TotalTime>
  <ScaleCrop>false</ScaleCrop>
  <LinksUpToDate>false</LinksUpToDate>
  <CharactersWithSpaces>12129</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2017-09-06T03:21:00Z</dcterms:created>
  <dc:creator>lenovo</dc:creator>
  <cp:lastModifiedBy>Administrator</cp:lastModifiedBy>
  <cp:lastPrinted>2017-09-07T01:36:00Z</cp:lastPrinted>
  <dcterms:modified xsi:type="dcterms:W3CDTF">2017-09-17T01:46:02Z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